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C77C7">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317E665" w14:textId="70EC48EE" w:rsidR="00642EFE" w:rsidRPr="00EB48C1" w:rsidRDefault="00EB48C1" w:rsidP="00EB48C1">
      <w:pPr>
        <w:pStyle w:val="a3"/>
        <w:widowControl w:val="0"/>
        <w:spacing w:after="160" w:line="240" w:lineRule="auto"/>
        <w:ind w:firstLine="0"/>
        <w:jc w:val="center"/>
        <w:rPr>
          <w:rFonts w:ascii="GHEA Grapalat" w:hAnsi="GHEA Grapalat"/>
          <w:i w:val="0"/>
          <w:color w:val="FF0000"/>
          <w:sz w:val="28"/>
          <w:szCs w:val="28"/>
        </w:rPr>
      </w:pPr>
      <w:r w:rsidRPr="00BD4A38">
        <w:rPr>
          <w:rFonts w:ascii="GHEA Grapalat" w:hAnsi="GHEA Grapalat" w:cs="Calibri"/>
          <w:color w:val="FF0000"/>
          <w:sz w:val="22"/>
          <w:szCs w:val="22"/>
        </w:rPr>
        <w:t>Процедура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организована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основании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пункта</w:t>
      </w:r>
      <w:r w:rsidRPr="00BD4A38">
        <w:rPr>
          <w:rFonts w:ascii="GHEA Grapalat" w:hAnsi="GHEA Grapalat"/>
          <w:color w:val="FF0000"/>
          <w:sz w:val="22"/>
          <w:szCs w:val="22"/>
        </w:rPr>
        <w:t xml:space="preserve"> 2 </w:t>
      </w:r>
      <w:r w:rsidRPr="00BD4A38">
        <w:rPr>
          <w:rFonts w:ascii="GHEA Grapalat" w:hAnsi="GHEA Grapalat" w:cs="Calibri"/>
          <w:color w:val="FF0000"/>
          <w:sz w:val="22"/>
          <w:szCs w:val="22"/>
        </w:rPr>
        <w:t>части</w:t>
      </w:r>
      <w:r w:rsidRPr="00BD4A38">
        <w:rPr>
          <w:rFonts w:ascii="GHEA Grapalat" w:hAnsi="GHEA Grapalat"/>
          <w:color w:val="FF0000"/>
          <w:sz w:val="22"/>
          <w:szCs w:val="22"/>
        </w:rPr>
        <w:t xml:space="preserve"> 6 </w:t>
      </w:r>
      <w:r w:rsidRPr="00BD4A38">
        <w:rPr>
          <w:rFonts w:ascii="GHEA Grapalat" w:hAnsi="GHEA Grapalat" w:cs="Calibri"/>
          <w:color w:val="FF0000"/>
          <w:sz w:val="22"/>
          <w:szCs w:val="22"/>
        </w:rPr>
        <w:t>статьи</w:t>
      </w:r>
      <w:r w:rsidRPr="00BD4A38">
        <w:rPr>
          <w:rFonts w:ascii="GHEA Grapalat" w:hAnsi="GHEA Grapalat"/>
          <w:color w:val="FF0000"/>
          <w:sz w:val="22"/>
          <w:szCs w:val="22"/>
        </w:rPr>
        <w:t xml:space="preserve"> 15 </w:t>
      </w:r>
      <w:r w:rsidRPr="00BD4A38">
        <w:rPr>
          <w:rFonts w:ascii="GHEA Grapalat" w:hAnsi="GHEA Grapalat" w:cs="Calibri"/>
          <w:color w:val="FF0000"/>
          <w:sz w:val="22"/>
          <w:szCs w:val="22"/>
        </w:rPr>
        <w:t>Закона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РА</w:t>
      </w:r>
      <w:r w:rsidRPr="00BD4A38">
        <w:rPr>
          <w:rFonts w:ascii="GHEA Grapalat" w:hAnsi="GHEA Grapalat"/>
          <w:color w:val="FF0000"/>
          <w:sz w:val="22"/>
          <w:szCs w:val="22"/>
        </w:rPr>
        <w:t xml:space="preserve"> </w:t>
      </w:r>
      <w:r w:rsidRPr="00BD4A38">
        <w:rPr>
          <w:rFonts w:ascii="GHEA Grapalat" w:hAnsi="GHEA Grapalat" w:cs="Arial LatArm"/>
          <w:color w:val="FF0000"/>
          <w:sz w:val="22"/>
          <w:szCs w:val="22"/>
        </w:rPr>
        <w:t>«</w:t>
      </w:r>
      <w:r w:rsidRPr="00BD4A38">
        <w:rPr>
          <w:rFonts w:ascii="GHEA Grapalat" w:hAnsi="GHEA Grapalat" w:cs="Calibri"/>
          <w:color w:val="FF0000"/>
          <w:sz w:val="22"/>
          <w:szCs w:val="22"/>
        </w:rPr>
        <w:t>О</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закупках</w:t>
      </w:r>
      <w:r w:rsidRPr="00BD4A38">
        <w:rPr>
          <w:rFonts w:ascii="GHEA Grapalat" w:hAnsi="GHEA Grapalat" w:cs="Arial LatArm"/>
          <w:color w:val="FF0000"/>
          <w:sz w:val="22"/>
          <w:szCs w:val="22"/>
        </w:rPr>
        <w:t>»</w:t>
      </w:r>
      <w:r w:rsidRPr="00BD4A38">
        <w:rPr>
          <w:rFonts w:ascii="GHEA Grapalat" w:hAnsi="GHEA Grapalat"/>
          <w:color w:val="FF0000"/>
          <w:sz w:val="22"/>
          <w:szCs w:val="22"/>
        </w:rPr>
        <w:t>.</w:t>
      </w:r>
    </w:p>
    <w:p w14:paraId="76EEAD12" w14:textId="6EA9F904"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B48C1">
        <w:rPr>
          <w:rFonts w:ascii="GHEA Grapalat" w:hAnsi="GHEA Grapalat"/>
          <w:i w:val="0"/>
          <w:sz w:val="24"/>
          <w:szCs w:val="24"/>
          <w:lang w:val="hy-AM"/>
        </w:rPr>
        <w:t>12</w:t>
      </w:r>
      <w:r w:rsidRPr="009044F1">
        <w:rPr>
          <w:rFonts w:ascii="GHEA Grapalat" w:hAnsi="GHEA Grapalat"/>
          <w:i w:val="0"/>
          <w:sz w:val="24"/>
          <w:szCs w:val="24"/>
        </w:rPr>
        <w:t>" "</w:t>
      </w:r>
      <w:r w:rsidR="00EB48C1">
        <w:rPr>
          <w:rFonts w:ascii="GHEA Grapalat" w:hAnsi="GHEA Grapalat"/>
          <w:i w:val="0"/>
          <w:iCs/>
          <w:sz w:val="24"/>
          <w:szCs w:val="24"/>
          <w:lang w:val="hy-AM"/>
        </w:rPr>
        <w:t>12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1A7D34C1"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7511A">
        <w:rPr>
          <w:rFonts w:ascii="GHEA Grapalat" w:hAnsi="GHEA Grapalat"/>
          <w:i w:val="0"/>
          <w:sz w:val="24"/>
          <w:szCs w:val="24"/>
        </w:rPr>
        <w:t>GT6HD-GH-APZB-26/01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72F8EE91"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r w:rsidR="005025AD">
        <w:rPr>
          <w:rFonts w:ascii="GHEA Grapalat" w:hAnsi="GHEA Grapalat"/>
          <w:i w:val="0"/>
          <w:iCs/>
          <w:sz w:val="24"/>
          <w:szCs w:val="24"/>
          <w:lang w:val="hy-AM"/>
        </w:rPr>
        <w:t>ГЮМРИЙСКАЯ ОСНОВНАЯ ШКОЛА N 6</w:t>
      </w:r>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164476">
        <w:rPr>
          <w:rFonts w:ascii="GHEA Grapalat" w:hAnsi="GHEA Grapalat"/>
          <w:i w:val="0"/>
          <w:sz w:val="24"/>
          <w:szCs w:val="24"/>
        </w:rPr>
        <w:t xml:space="preserve">Г. Гюмри </w:t>
      </w:r>
      <w:r w:rsidR="005025AD">
        <w:rPr>
          <w:rFonts w:ascii="GHEA Grapalat" w:hAnsi="GHEA Grapalat"/>
          <w:i w:val="0"/>
          <w:sz w:val="24"/>
          <w:szCs w:val="24"/>
        </w:rPr>
        <w:t>Ул. Туманян 20</w:t>
      </w:r>
      <w:r w:rsidR="00164476">
        <w:rPr>
          <w:rFonts w:ascii="GHEA Grapalat" w:hAnsi="GHEA Grapalat"/>
          <w:i w:val="0"/>
          <w:sz w:val="24"/>
          <w:szCs w:val="24"/>
        </w:rPr>
        <w:t xml:space="preserve"> квартал</w:t>
      </w:r>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77777777"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1BA8C0D3" w:rsidR="003F6ED1" w:rsidRPr="000F11E5" w:rsidRDefault="00164476"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lastRenderedPageBreak/>
        <w:t xml:space="preserve">Г. Гюмри </w:t>
      </w:r>
      <w:r w:rsidR="005025AD">
        <w:rPr>
          <w:rFonts w:ascii="GHEA Grapalat" w:hAnsi="GHEA Grapalat"/>
          <w:i w:val="0"/>
          <w:sz w:val="24"/>
          <w:szCs w:val="24"/>
        </w:rPr>
        <w:t>Ул. Туманян 20</w:t>
      </w:r>
      <w:r>
        <w:rPr>
          <w:rFonts w:ascii="GHEA Grapalat" w:hAnsi="GHEA Grapalat"/>
          <w:i w:val="0"/>
          <w:sz w:val="24"/>
          <w:szCs w:val="24"/>
        </w:rPr>
        <w:t xml:space="preserve"> квартал</w:t>
      </w:r>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sidR="0027511A">
        <w:rPr>
          <w:rFonts w:ascii="GHEA Grapalat" w:hAnsi="GHEA Grapalat"/>
          <w:i w:val="0"/>
          <w:sz w:val="24"/>
          <w:szCs w:val="24"/>
          <w:lang w:val="hy-AM"/>
        </w:rPr>
        <w:t>12։30</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0E96BC59"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164476">
        <w:rPr>
          <w:rFonts w:ascii="GHEA Grapalat" w:hAnsi="GHEA Grapalat"/>
          <w:i w:val="0"/>
          <w:iCs/>
          <w:sz w:val="24"/>
          <w:szCs w:val="24"/>
        </w:rPr>
        <w:t xml:space="preserve">Г. Гюмри </w:t>
      </w:r>
      <w:r w:rsidR="005025AD">
        <w:rPr>
          <w:rFonts w:ascii="GHEA Grapalat" w:hAnsi="GHEA Grapalat"/>
          <w:i w:val="0"/>
          <w:iCs/>
          <w:sz w:val="24"/>
          <w:szCs w:val="24"/>
        </w:rPr>
        <w:t>Ул. Туманян 20</w:t>
      </w:r>
      <w:r w:rsidR="00164476">
        <w:rPr>
          <w:rFonts w:ascii="GHEA Grapalat" w:hAnsi="GHEA Grapalat"/>
          <w:i w:val="0"/>
          <w:iCs/>
          <w:sz w:val="24"/>
          <w:szCs w:val="24"/>
        </w:rPr>
        <w:t xml:space="preserve"> квартал</w:t>
      </w:r>
      <w:r w:rsidR="001206DC" w:rsidRPr="001206DC">
        <w:rPr>
          <w:rFonts w:ascii="GHEA Grapalat" w:hAnsi="GHEA Grapalat"/>
          <w:i w:val="0"/>
          <w:iCs/>
          <w:sz w:val="24"/>
          <w:szCs w:val="24"/>
        </w:rPr>
        <w:t xml:space="preserve">  </w:t>
      </w:r>
      <w:r w:rsidR="0027511A">
        <w:rPr>
          <w:rFonts w:ascii="GHEA Grapalat" w:hAnsi="GHEA Grapalat"/>
          <w:i w:val="0"/>
          <w:iCs/>
          <w:sz w:val="24"/>
          <w:szCs w:val="24"/>
          <w:u w:val="single"/>
          <w:lang w:val="hy-AM"/>
        </w:rPr>
        <w:t>12։30</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B11DCD">
        <w:rPr>
          <w:rFonts w:ascii="GHEA Grapalat" w:hAnsi="GHEA Grapalat"/>
          <w:i w:val="0"/>
          <w:sz w:val="24"/>
          <w:szCs w:val="24"/>
          <w:lang w:val="hy-AM"/>
        </w:rPr>
        <w:t>1</w:t>
      </w:r>
      <w:r w:rsidR="0027511A">
        <w:rPr>
          <w:rFonts w:ascii="GHEA Grapalat" w:hAnsi="GHEA Grapalat"/>
          <w:i w:val="0"/>
          <w:sz w:val="24"/>
          <w:szCs w:val="24"/>
          <w:lang w:val="hy-AM"/>
        </w:rPr>
        <w:t>9</w:t>
      </w:r>
      <w:r>
        <w:rPr>
          <w:rFonts w:ascii="GHEA Grapalat" w:hAnsi="GHEA Grapalat"/>
          <w:i w:val="0"/>
          <w:sz w:val="24"/>
          <w:szCs w:val="24"/>
        </w:rPr>
        <w:t>" "</w:t>
      </w:r>
      <w:r w:rsidR="0027511A">
        <w:rPr>
          <w:rFonts w:ascii="GHEA Grapalat" w:hAnsi="GHEA Grapalat"/>
          <w:i w:val="0"/>
          <w:sz w:val="24"/>
          <w:szCs w:val="24"/>
          <w:lang w:val="hy-AM"/>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Default="00E4354F" w:rsidP="00E4354F">
      <w:pPr>
        <w:pStyle w:val="a3"/>
        <w:widowControl w:val="0"/>
        <w:spacing w:after="160"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i w:val="0"/>
          <w:iCs/>
          <w:lang w:val="hy-AM"/>
        </w:rPr>
        <w:t xml:space="preserve">+374 </w:t>
      </w:r>
      <w:r w:rsidR="00D77AD7">
        <w:rPr>
          <w:rFonts w:ascii="GHEA Grapalat" w:hAnsi="GHEA Grapalat"/>
          <w:i w:val="0"/>
          <w:iCs/>
        </w:rPr>
        <w:t>44</w:t>
      </w:r>
      <w:r>
        <w:rPr>
          <w:rFonts w:ascii="GHEA Grapalat" w:hAnsi="GHEA Grapalat"/>
          <w:i w:val="0"/>
          <w:iCs/>
          <w:lang w:val="hy-AM"/>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1CFBDA9F"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r w:rsidR="005025AD">
        <w:rPr>
          <w:rFonts w:ascii="GHEA Grapalat" w:hAnsi="GHEA Grapalat"/>
          <w:i w:val="0"/>
          <w:iCs/>
          <w:sz w:val="24"/>
          <w:szCs w:val="24"/>
          <w:lang w:val="hy-AM"/>
        </w:rPr>
        <w:t>ГЮМРИЙСКАЯ ОСНОВНАЯ ШКОЛА N 6</w:t>
      </w:r>
      <w:r w:rsidRPr="00E4354F">
        <w:rPr>
          <w:rFonts w:ascii="GHEA Grapalat" w:hAnsi="GHEA Grapalat"/>
          <w:i w:val="0"/>
          <w:iCs/>
          <w:sz w:val="24"/>
          <w:szCs w:val="24"/>
          <w:lang w:val="hy-AM"/>
        </w:rPr>
        <w:t>» ,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5712598B"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7511A">
        <w:rPr>
          <w:rFonts w:ascii="GHEA Grapalat" w:hAnsi="GHEA Grapalat"/>
          <w:i/>
        </w:rPr>
        <w:t>GT6HD-GH-APZB-26/01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6910CA">
        <w:rPr>
          <w:rFonts w:ascii="GHEA Grapalat" w:hAnsi="GHEA Grapalat"/>
          <w:i/>
          <w:lang w:val="hy-AM"/>
        </w:rPr>
        <w:t>12</w:t>
      </w:r>
      <w:r w:rsidR="009B6696" w:rsidRPr="009B6696">
        <w:rPr>
          <w:rFonts w:ascii="GHEA Grapalat" w:hAnsi="GHEA Grapalat"/>
          <w:i/>
        </w:rPr>
        <w:t>.</w:t>
      </w:r>
      <w:r w:rsidR="006910CA">
        <w:rPr>
          <w:rFonts w:ascii="GHEA Grapalat" w:hAnsi="GHEA Grapalat"/>
          <w:i/>
          <w:lang w:val="hy-AM"/>
        </w:rPr>
        <w:t>12</w:t>
      </w:r>
      <w:r w:rsidR="00E4611C" w:rsidRPr="00B3158E">
        <w:rPr>
          <w:rFonts w:ascii="GHEA Grapalat" w:hAnsi="GHEA Grapalat"/>
          <w:i/>
        </w:rPr>
        <w:t>.</w:t>
      </w:r>
      <w:r w:rsidR="00E4354F">
        <w:rPr>
          <w:rFonts w:ascii="GHEA Grapalat" w:hAnsi="GHEA Grapalat"/>
          <w:i/>
        </w:rPr>
        <w:t xml:space="preserve"> 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3B79C64E"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5025AD">
        <w:rPr>
          <w:rFonts w:ascii="GHEA Grapalat" w:hAnsi="GHEA Grapalat"/>
          <w:iCs/>
          <w:lang w:val="hy-AM"/>
        </w:rPr>
        <w:t>ГЮМРИЙСКАЯ ОСНОВНАЯ ШКОЛА N 6</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6C9478E3"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r w:rsidR="005025AD">
        <w:rPr>
          <w:rFonts w:ascii="GHEA Grapalat" w:hAnsi="GHEA Grapalat"/>
          <w:iCs/>
          <w:lang w:val="hy-AM"/>
        </w:rPr>
        <w:t>ГЮМРИЙСКАЯ ОСНОВНАЯ ШКОЛА N 6</w:t>
      </w:r>
      <w:r>
        <w:rPr>
          <w:rFonts w:ascii="GHEA Grapalat" w:hAnsi="GHEA Grapalat"/>
          <w:iCs/>
          <w:lang w:val="hy-AM"/>
        </w:rPr>
        <w:t>»  ГНКО</w:t>
      </w:r>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57A7645A" w:rsidR="00E4354F" w:rsidRDefault="00E4354F" w:rsidP="00E4354F">
      <w:pPr>
        <w:widowControl w:val="0"/>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Pr>
          <w:rFonts w:ascii="GHEA Grapalat" w:hAnsi="GHEA Grapalat"/>
          <w:b/>
          <w:bCs/>
          <w:iCs/>
          <w:lang w:val="hy-AM"/>
        </w:rPr>
        <w:t>“</w:t>
      </w:r>
      <w:r w:rsidR="005025AD">
        <w:rPr>
          <w:rFonts w:ascii="GHEA Grapalat" w:hAnsi="GHEA Grapalat"/>
          <w:b/>
          <w:bCs/>
          <w:iCs/>
          <w:lang w:val="hy-AM"/>
        </w:rPr>
        <w:t>ГЮМРИЙСКАЯ ОСНОВНАЯ ШКОЛА N 6</w:t>
      </w:r>
      <w:r>
        <w:rPr>
          <w:rFonts w:ascii="GHEA Grapalat" w:hAnsi="GHEA Grapalat"/>
          <w:b/>
          <w:bCs/>
          <w:iCs/>
          <w:lang w:val="hy-AM"/>
        </w:rPr>
        <w:t>» ГНКО</w:t>
      </w:r>
      <w:r>
        <w:rPr>
          <w:rFonts w:ascii="GHEA Grapalat" w:hAnsi="GHEA Grapalat"/>
          <w:b/>
          <w:bCs/>
          <w:lang w:val="hy-AM"/>
        </w:rPr>
        <w:t xml:space="preserve"> </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16634DBD"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C77C7">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27511A">
        <w:rPr>
          <w:rFonts w:ascii="GHEA Grapalat" w:hAnsi="GHEA Grapalat"/>
          <w:spacing w:val="-6"/>
        </w:rPr>
        <w:t>GT6HD-GH-APZB-26/01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6130AA7F"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5025AD">
        <w:rPr>
          <w:rFonts w:ascii="GHEA Grapalat" w:hAnsi="GHEA Grapalat"/>
          <w:iCs/>
          <w:spacing w:val="6"/>
        </w:rPr>
        <w:t>ГЮМРИЙСКАЯ ОСНОВНАЯ ШКОЛА N 6</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4928A2D7"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r w:rsidR="005025AD">
        <w:rPr>
          <w:rFonts w:ascii="GHEA Grapalat" w:hAnsi="GHEA Grapalat"/>
          <w:b/>
          <w:bCs/>
          <w:iCs/>
          <w:lang w:val="hy-AM"/>
        </w:rPr>
        <w:t>ГЮМРИЙСКАЯ ОСНОВНАЯ ШКОЛА N 6</w:t>
      </w:r>
      <w:r w:rsidR="00E4354F">
        <w:rPr>
          <w:rFonts w:ascii="GHEA Grapalat" w:hAnsi="GHEA Grapalat"/>
          <w:b/>
          <w:bCs/>
          <w:iCs/>
          <w:lang w:val="hy-AM"/>
        </w:rPr>
        <w:t>» ,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EA4330" w:rsidRPr="00EA4330">
        <w:rPr>
          <w:rFonts w:ascii="GHEA Grapalat" w:hAnsi="GHEA Grapalat"/>
        </w:rPr>
        <w:t>19</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AD432A">
        <w:trPr>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326425" w:rsidRPr="009044F1" w14:paraId="651DEEBE" w14:textId="77777777" w:rsidTr="00674610">
        <w:trPr>
          <w:jc w:val="center"/>
        </w:trPr>
        <w:tc>
          <w:tcPr>
            <w:tcW w:w="1530" w:type="dxa"/>
            <w:vAlign w:val="center"/>
          </w:tcPr>
          <w:p w14:paraId="41846771" w14:textId="77777777" w:rsidR="00326425" w:rsidRPr="003870FE" w:rsidRDefault="00326425" w:rsidP="00326425">
            <w:pPr>
              <w:pStyle w:val="23"/>
              <w:widowControl w:val="0"/>
              <w:spacing w:line="240" w:lineRule="auto"/>
              <w:ind w:firstLine="0"/>
              <w:jc w:val="center"/>
              <w:rPr>
                <w:rFonts w:ascii="GHEA Grapalat" w:hAnsi="GHEA Grapalat"/>
              </w:rPr>
            </w:pPr>
            <w:r w:rsidRPr="003870FE">
              <w:rPr>
                <w:rFonts w:ascii="GHEA Grapalat" w:hAnsi="GHEA Grapalat"/>
              </w:rPr>
              <w:t>1</w:t>
            </w:r>
          </w:p>
        </w:tc>
        <w:tc>
          <w:tcPr>
            <w:tcW w:w="1246" w:type="dxa"/>
            <w:vAlign w:val="bottom"/>
          </w:tcPr>
          <w:p w14:paraId="0F813DF4" w14:textId="2A64CA7F"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5600</w:t>
            </w:r>
          </w:p>
        </w:tc>
        <w:tc>
          <w:tcPr>
            <w:tcW w:w="6458" w:type="dxa"/>
          </w:tcPr>
          <w:p w14:paraId="6C326A1E" w14:textId="14D82C7C" w:rsidR="00326425" w:rsidRPr="00F45FF2" w:rsidRDefault="00326425" w:rsidP="00326425">
            <w:pPr>
              <w:rPr>
                <w:rFonts w:ascii="GHEA Grapalat" w:hAnsi="GHEA Grapalat"/>
                <w:sz w:val="20"/>
                <w:szCs w:val="20"/>
              </w:rPr>
            </w:pPr>
            <w:r w:rsidRPr="00F45FF2">
              <w:rPr>
                <w:rFonts w:ascii="GHEA Grapalat" w:hAnsi="GHEA Grapalat"/>
                <w:sz w:val="20"/>
                <w:szCs w:val="20"/>
              </w:rPr>
              <w:t>Соль</w:t>
            </w:r>
          </w:p>
        </w:tc>
      </w:tr>
      <w:tr w:rsidR="00326425" w:rsidRPr="009044F1" w14:paraId="0F2F2DEE" w14:textId="77777777" w:rsidTr="00674610">
        <w:trPr>
          <w:jc w:val="center"/>
        </w:trPr>
        <w:tc>
          <w:tcPr>
            <w:tcW w:w="1530" w:type="dxa"/>
            <w:vAlign w:val="center"/>
          </w:tcPr>
          <w:p w14:paraId="485CD3F4" w14:textId="77777777" w:rsidR="00326425" w:rsidRPr="003870FE" w:rsidRDefault="00326425" w:rsidP="00326425">
            <w:pPr>
              <w:pStyle w:val="23"/>
              <w:widowControl w:val="0"/>
              <w:spacing w:line="240" w:lineRule="auto"/>
              <w:ind w:firstLine="0"/>
              <w:jc w:val="center"/>
              <w:rPr>
                <w:rFonts w:ascii="GHEA Grapalat" w:hAnsi="GHEA Grapalat"/>
              </w:rPr>
            </w:pPr>
            <w:r w:rsidRPr="003870FE">
              <w:rPr>
                <w:rFonts w:ascii="GHEA Grapalat" w:hAnsi="GHEA Grapalat"/>
              </w:rPr>
              <w:t>2</w:t>
            </w:r>
          </w:p>
        </w:tc>
        <w:tc>
          <w:tcPr>
            <w:tcW w:w="1246" w:type="dxa"/>
            <w:vAlign w:val="bottom"/>
          </w:tcPr>
          <w:p w14:paraId="2C3C04D1" w14:textId="16D99D5F"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128000</w:t>
            </w:r>
          </w:p>
        </w:tc>
        <w:tc>
          <w:tcPr>
            <w:tcW w:w="6458" w:type="dxa"/>
          </w:tcPr>
          <w:p w14:paraId="1591A337" w14:textId="442F3C5B" w:rsidR="00326425" w:rsidRPr="00F45FF2" w:rsidRDefault="00326425" w:rsidP="00326425">
            <w:pPr>
              <w:rPr>
                <w:rFonts w:ascii="GHEA Grapalat" w:hAnsi="GHEA Grapalat"/>
                <w:sz w:val="20"/>
                <w:szCs w:val="20"/>
              </w:rPr>
            </w:pPr>
            <w:r w:rsidRPr="00F45FF2">
              <w:rPr>
                <w:rFonts w:ascii="GHEA Grapalat" w:hAnsi="GHEA Grapalat"/>
                <w:sz w:val="20"/>
                <w:szCs w:val="20"/>
              </w:rPr>
              <w:t>Масло подсолнечное рафинированное (фильтрованное)</w:t>
            </w:r>
          </w:p>
        </w:tc>
      </w:tr>
      <w:tr w:rsidR="00326425" w:rsidRPr="009044F1" w14:paraId="2418D33B" w14:textId="77777777" w:rsidTr="00674610">
        <w:trPr>
          <w:jc w:val="center"/>
        </w:trPr>
        <w:tc>
          <w:tcPr>
            <w:tcW w:w="1530" w:type="dxa"/>
            <w:vAlign w:val="center"/>
          </w:tcPr>
          <w:p w14:paraId="2001B8BD"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3</w:t>
            </w:r>
          </w:p>
        </w:tc>
        <w:tc>
          <w:tcPr>
            <w:tcW w:w="1246" w:type="dxa"/>
            <w:vAlign w:val="bottom"/>
          </w:tcPr>
          <w:p w14:paraId="7D18E3C1" w14:textId="2F1B6084"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108900</w:t>
            </w:r>
          </w:p>
        </w:tc>
        <w:tc>
          <w:tcPr>
            <w:tcW w:w="6458" w:type="dxa"/>
          </w:tcPr>
          <w:p w14:paraId="3EE64CB0" w14:textId="632B4872" w:rsidR="00326425" w:rsidRPr="00F45FF2" w:rsidRDefault="00326425" w:rsidP="00326425">
            <w:pPr>
              <w:rPr>
                <w:rFonts w:ascii="GHEA Grapalat" w:hAnsi="GHEA Grapalat"/>
                <w:sz w:val="20"/>
                <w:szCs w:val="20"/>
              </w:rPr>
            </w:pPr>
            <w:r w:rsidRPr="00F45FF2">
              <w:rPr>
                <w:rFonts w:ascii="GHEA Grapalat" w:hAnsi="GHEA Grapalat"/>
                <w:sz w:val="20"/>
                <w:szCs w:val="20"/>
              </w:rPr>
              <w:t>Рис</w:t>
            </w:r>
          </w:p>
        </w:tc>
      </w:tr>
      <w:tr w:rsidR="00326425" w:rsidRPr="009044F1" w14:paraId="79A14C9D" w14:textId="77777777" w:rsidTr="00674610">
        <w:trPr>
          <w:jc w:val="center"/>
        </w:trPr>
        <w:tc>
          <w:tcPr>
            <w:tcW w:w="1530" w:type="dxa"/>
            <w:vAlign w:val="center"/>
          </w:tcPr>
          <w:p w14:paraId="676C495C"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4</w:t>
            </w:r>
          </w:p>
        </w:tc>
        <w:tc>
          <w:tcPr>
            <w:tcW w:w="1246" w:type="dxa"/>
            <w:vAlign w:val="bottom"/>
          </w:tcPr>
          <w:p w14:paraId="404740D6" w14:textId="1EBD6C44"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36600</w:t>
            </w:r>
          </w:p>
        </w:tc>
        <w:tc>
          <w:tcPr>
            <w:tcW w:w="6458" w:type="dxa"/>
          </w:tcPr>
          <w:p w14:paraId="088F3999" w14:textId="0E873201" w:rsidR="00326425" w:rsidRPr="00F45FF2" w:rsidRDefault="00326425" w:rsidP="00326425">
            <w:pPr>
              <w:rPr>
                <w:rFonts w:ascii="GHEA Grapalat" w:hAnsi="GHEA Grapalat"/>
                <w:sz w:val="20"/>
                <w:szCs w:val="20"/>
              </w:rPr>
            </w:pPr>
            <w:r w:rsidRPr="00F45FF2">
              <w:rPr>
                <w:rFonts w:ascii="GHEA Grapalat" w:hAnsi="GHEA Grapalat"/>
                <w:sz w:val="20"/>
                <w:szCs w:val="20"/>
              </w:rPr>
              <w:t>Морковь</w:t>
            </w:r>
          </w:p>
        </w:tc>
      </w:tr>
      <w:tr w:rsidR="00326425" w:rsidRPr="009044F1" w14:paraId="44E19973" w14:textId="77777777" w:rsidTr="00674610">
        <w:trPr>
          <w:jc w:val="center"/>
        </w:trPr>
        <w:tc>
          <w:tcPr>
            <w:tcW w:w="1530" w:type="dxa"/>
            <w:vAlign w:val="center"/>
          </w:tcPr>
          <w:p w14:paraId="3C051F6B"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5</w:t>
            </w:r>
          </w:p>
        </w:tc>
        <w:tc>
          <w:tcPr>
            <w:tcW w:w="1246" w:type="dxa"/>
            <w:vAlign w:val="bottom"/>
          </w:tcPr>
          <w:p w14:paraId="2B93136E" w14:textId="6C5E2095"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95450</w:t>
            </w:r>
          </w:p>
        </w:tc>
        <w:tc>
          <w:tcPr>
            <w:tcW w:w="6458" w:type="dxa"/>
          </w:tcPr>
          <w:p w14:paraId="445D2858" w14:textId="73961C1D" w:rsidR="00326425" w:rsidRPr="00F45FF2" w:rsidRDefault="00326425" w:rsidP="00326425">
            <w:pPr>
              <w:rPr>
                <w:rFonts w:ascii="GHEA Grapalat" w:hAnsi="GHEA Grapalat"/>
                <w:sz w:val="20"/>
                <w:szCs w:val="20"/>
              </w:rPr>
            </w:pPr>
            <w:r w:rsidRPr="00F45FF2">
              <w:rPr>
                <w:rFonts w:ascii="GHEA Grapalat" w:hAnsi="GHEA Grapalat"/>
                <w:sz w:val="20"/>
                <w:szCs w:val="20"/>
              </w:rPr>
              <w:t>Фасоль целая</w:t>
            </w:r>
          </w:p>
        </w:tc>
      </w:tr>
      <w:tr w:rsidR="00326425" w:rsidRPr="009044F1" w14:paraId="4B9C7155" w14:textId="77777777" w:rsidTr="00674610">
        <w:trPr>
          <w:jc w:val="center"/>
        </w:trPr>
        <w:tc>
          <w:tcPr>
            <w:tcW w:w="1530" w:type="dxa"/>
            <w:vAlign w:val="center"/>
          </w:tcPr>
          <w:p w14:paraId="1DC8B6AF"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6</w:t>
            </w:r>
          </w:p>
        </w:tc>
        <w:tc>
          <w:tcPr>
            <w:tcW w:w="1246" w:type="dxa"/>
            <w:vAlign w:val="bottom"/>
          </w:tcPr>
          <w:p w14:paraId="38150C40" w14:textId="24E920ED"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231000</w:t>
            </w:r>
          </w:p>
        </w:tc>
        <w:tc>
          <w:tcPr>
            <w:tcW w:w="6458" w:type="dxa"/>
          </w:tcPr>
          <w:p w14:paraId="1A83C154" w14:textId="60C176E0" w:rsidR="00326425" w:rsidRPr="00F45FF2" w:rsidRDefault="00326425" w:rsidP="00326425">
            <w:pPr>
              <w:rPr>
                <w:rFonts w:ascii="GHEA Grapalat" w:hAnsi="GHEA Grapalat"/>
                <w:sz w:val="20"/>
                <w:szCs w:val="20"/>
              </w:rPr>
            </w:pPr>
            <w:r w:rsidRPr="00F45FF2">
              <w:rPr>
                <w:rFonts w:ascii="GHEA Grapalat" w:hAnsi="GHEA Grapalat"/>
                <w:sz w:val="20"/>
                <w:szCs w:val="20"/>
              </w:rPr>
              <w:t>Яблоко</w:t>
            </w:r>
          </w:p>
        </w:tc>
      </w:tr>
      <w:tr w:rsidR="00326425" w:rsidRPr="009044F1" w14:paraId="09E8AF24" w14:textId="77777777" w:rsidTr="00674610">
        <w:trPr>
          <w:jc w:val="center"/>
        </w:trPr>
        <w:tc>
          <w:tcPr>
            <w:tcW w:w="1530" w:type="dxa"/>
            <w:vAlign w:val="center"/>
          </w:tcPr>
          <w:p w14:paraId="4BB49E19"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7</w:t>
            </w:r>
          </w:p>
        </w:tc>
        <w:tc>
          <w:tcPr>
            <w:tcW w:w="1246" w:type="dxa"/>
            <w:vAlign w:val="bottom"/>
          </w:tcPr>
          <w:p w14:paraId="6B220536" w14:textId="1F188A6F"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140250</w:t>
            </w:r>
          </w:p>
        </w:tc>
        <w:tc>
          <w:tcPr>
            <w:tcW w:w="6458" w:type="dxa"/>
          </w:tcPr>
          <w:p w14:paraId="132EEA8C" w14:textId="78FA5067" w:rsidR="00326425" w:rsidRPr="00F45FF2" w:rsidRDefault="00326425" w:rsidP="00326425">
            <w:pPr>
              <w:rPr>
                <w:rFonts w:ascii="GHEA Grapalat" w:hAnsi="GHEA Grapalat"/>
                <w:sz w:val="20"/>
                <w:szCs w:val="20"/>
              </w:rPr>
            </w:pPr>
            <w:r w:rsidRPr="00F45FF2">
              <w:rPr>
                <w:rFonts w:ascii="GHEA Grapalat" w:hAnsi="GHEA Grapalat"/>
                <w:sz w:val="20"/>
                <w:szCs w:val="20"/>
              </w:rPr>
              <w:t>Капуста</w:t>
            </w:r>
          </w:p>
        </w:tc>
      </w:tr>
      <w:tr w:rsidR="00326425" w:rsidRPr="009044F1" w14:paraId="31F16902" w14:textId="77777777" w:rsidTr="00674610">
        <w:trPr>
          <w:jc w:val="center"/>
        </w:trPr>
        <w:tc>
          <w:tcPr>
            <w:tcW w:w="1530" w:type="dxa"/>
            <w:vAlign w:val="center"/>
          </w:tcPr>
          <w:p w14:paraId="3E93A6FC"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8</w:t>
            </w:r>
          </w:p>
        </w:tc>
        <w:tc>
          <w:tcPr>
            <w:tcW w:w="1246" w:type="dxa"/>
            <w:vAlign w:val="bottom"/>
          </w:tcPr>
          <w:p w14:paraId="4179E026" w14:textId="4FE22AC3"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22200</w:t>
            </w:r>
          </w:p>
        </w:tc>
        <w:tc>
          <w:tcPr>
            <w:tcW w:w="6458" w:type="dxa"/>
          </w:tcPr>
          <w:p w14:paraId="7B98DA08" w14:textId="35EB883D" w:rsidR="00326425" w:rsidRPr="00F45FF2" w:rsidRDefault="00326425" w:rsidP="00326425">
            <w:pPr>
              <w:rPr>
                <w:rFonts w:ascii="GHEA Grapalat" w:hAnsi="GHEA Grapalat"/>
                <w:sz w:val="20"/>
                <w:szCs w:val="20"/>
              </w:rPr>
            </w:pPr>
            <w:r w:rsidRPr="00F45FF2">
              <w:rPr>
                <w:rFonts w:ascii="GHEA Grapalat" w:hAnsi="GHEA Grapalat"/>
                <w:sz w:val="20"/>
                <w:szCs w:val="20"/>
              </w:rPr>
              <w:t>Говядина</w:t>
            </w:r>
          </w:p>
        </w:tc>
      </w:tr>
      <w:tr w:rsidR="00326425" w:rsidRPr="009044F1" w14:paraId="338E2DF3" w14:textId="77777777" w:rsidTr="00674610">
        <w:trPr>
          <w:jc w:val="center"/>
        </w:trPr>
        <w:tc>
          <w:tcPr>
            <w:tcW w:w="1530" w:type="dxa"/>
            <w:vAlign w:val="center"/>
          </w:tcPr>
          <w:p w14:paraId="15562E32"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9</w:t>
            </w:r>
          </w:p>
        </w:tc>
        <w:tc>
          <w:tcPr>
            <w:tcW w:w="1246" w:type="dxa"/>
            <w:vAlign w:val="bottom"/>
          </w:tcPr>
          <w:p w14:paraId="2636FE0C" w14:textId="401DA3F8"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39600</w:t>
            </w:r>
          </w:p>
        </w:tc>
        <w:tc>
          <w:tcPr>
            <w:tcW w:w="6458" w:type="dxa"/>
          </w:tcPr>
          <w:p w14:paraId="26BCC995" w14:textId="27D659B6" w:rsidR="00326425" w:rsidRPr="00F45FF2" w:rsidRDefault="00326425" w:rsidP="00326425">
            <w:pPr>
              <w:rPr>
                <w:rFonts w:ascii="GHEA Grapalat" w:hAnsi="GHEA Grapalat"/>
                <w:sz w:val="20"/>
                <w:szCs w:val="20"/>
              </w:rPr>
            </w:pPr>
            <w:r w:rsidRPr="00F45FF2">
              <w:rPr>
                <w:rFonts w:ascii="GHEA Grapalat" w:hAnsi="GHEA Grapalat"/>
                <w:sz w:val="20"/>
                <w:szCs w:val="20"/>
              </w:rPr>
              <w:t>Картофель</w:t>
            </w:r>
          </w:p>
        </w:tc>
      </w:tr>
      <w:tr w:rsidR="00326425" w:rsidRPr="009044F1" w14:paraId="4CDB152F" w14:textId="77777777" w:rsidTr="00674610">
        <w:trPr>
          <w:jc w:val="center"/>
        </w:trPr>
        <w:tc>
          <w:tcPr>
            <w:tcW w:w="1530" w:type="dxa"/>
            <w:vAlign w:val="center"/>
          </w:tcPr>
          <w:p w14:paraId="70858E6E"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10</w:t>
            </w:r>
          </w:p>
        </w:tc>
        <w:tc>
          <w:tcPr>
            <w:tcW w:w="1246" w:type="dxa"/>
            <w:vAlign w:val="bottom"/>
          </w:tcPr>
          <w:p w14:paraId="4EB5F2EB" w14:textId="3DDFBAB4"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404250</w:t>
            </w:r>
          </w:p>
        </w:tc>
        <w:tc>
          <w:tcPr>
            <w:tcW w:w="6458" w:type="dxa"/>
          </w:tcPr>
          <w:p w14:paraId="3534FD02" w14:textId="653C74E1" w:rsidR="00326425" w:rsidRPr="00F45FF2" w:rsidRDefault="00326425" w:rsidP="00326425">
            <w:pPr>
              <w:rPr>
                <w:rFonts w:ascii="GHEA Grapalat" w:hAnsi="GHEA Grapalat"/>
                <w:sz w:val="20"/>
                <w:szCs w:val="20"/>
              </w:rPr>
            </w:pPr>
            <w:r w:rsidRPr="00F45FF2">
              <w:rPr>
                <w:rFonts w:ascii="GHEA Grapalat" w:hAnsi="GHEA Grapalat"/>
                <w:sz w:val="20"/>
                <w:szCs w:val="20"/>
              </w:rPr>
              <w:t>Куриная грудка</w:t>
            </w:r>
          </w:p>
        </w:tc>
      </w:tr>
      <w:tr w:rsidR="00326425" w:rsidRPr="009044F1" w14:paraId="462E73C0" w14:textId="77777777" w:rsidTr="00674610">
        <w:trPr>
          <w:jc w:val="center"/>
        </w:trPr>
        <w:tc>
          <w:tcPr>
            <w:tcW w:w="1530" w:type="dxa"/>
            <w:vAlign w:val="center"/>
          </w:tcPr>
          <w:p w14:paraId="0BC895A7"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11</w:t>
            </w:r>
          </w:p>
        </w:tc>
        <w:tc>
          <w:tcPr>
            <w:tcW w:w="1246" w:type="dxa"/>
            <w:vAlign w:val="bottom"/>
          </w:tcPr>
          <w:p w14:paraId="2921D886" w14:textId="69AF1088"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420580</w:t>
            </w:r>
          </w:p>
        </w:tc>
        <w:tc>
          <w:tcPr>
            <w:tcW w:w="6458" w:type="dxa"/>
          </w:tcPr>
          <w:p w14:paraId="127C50A5" w14:textId="5B5CCCCE" w:rsidR="00326425" w:rsidRPr="00F45FF2" w:rsidRDefault="00326425" w:rsidP="00326425">
            <w:pPr>
              <w:rPr>
                <w:rFonts w:ascii="GHEA Grapalat" w:hAnsi="GHEA Grapalat"/>
                <w:sz w:val="20"/>
                <w:szCs w:val="20"/>
              </w:rPr>
            </w:pPr>
            <w:r w:rsidRPr="00F45FF2">
              <w:rPr>
                <w:rFonts w:ascii="GHEA Grapalat" w:hAnsi="GHEA Grapalat"/>
                <w:sz w:val="20"/>
                <w:szCs w:val="20"/>
              </w:rPr>
              <w:t>Хлеб</w:t>
            </w:r>
          </w:p>
        </w:tc>
      </w:tr>
      <w:tr w:rsidR="00326425" w:rsidRPr="009044F1" w14:paraId="34923974" w14:textId="77777777" w:rsidTr="00674610">
        <w:trPr>
          <w:jc w:val="center"/>
        </w:trPr>
        <w:tc>
          <w:tcPr>
            <w:tcW w:w="1530" w:type="dxa"/>
            <w:vAlign w:val="center"/>
          </w:tcPr>
          <w:p w14:paraId="7F1B7439"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12</w:t>
            </w:r>
          </w:p>
        </w:tc>
        <w:tc>
          <w:tcPr>
            <w:tcW w:w="1246" w:type="dxa"/>
            <w:vAlign w:val="bottom"/>
          </w:tcPr>
          <w:p w14:paraId="5B46A8FD" w14:textId="14277CC3"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90750</w:t>
            </w:r>
          </w:p>
        </w:tc>
        <w:tc>
          <w:tcPr>
            <w:tcW w:w="6458" w:type="dxa"/>
          </w:tcPr>
          <w:p w14:paraId="40CDDC89" w14:textId="1229D859" w:rsidR="00326425" w:rsidRPr="00F45FF2" w:rsidRDefault="00326425" w:rsidP="00326425">
            <w:pPr>
              <w:rPr>
                <w:rFonts w:ascii="GHEA Grapalat" w:hAnsi="GHEA Grapalat"/>
                <w:sz w:val="20"/>
                <w:szCs w:val="20"/>
              </w:rPr>
            </w:pPr>
            <w:r w:rsidRPr="00F45FF2">
              <w:rPr>
                <w:rFonts w:ascii="GHEA Grapalat" w:hAnsi="GHEA Grapalat"/>
                <w:sz w:val="20"/>
                <w:szCs w:val="20"/>
              </w:rPr>
              <w:t>Гречка</w:t>
            </w:r>
          </w:p>
        </w:tc>
      </w:tr>
      <w:tr w:rsidR="00326425" w:rsidRPr="009044F1" w14:paraId="137D20CD" w14:textId="77777777" w:rsidTr="00674610">
        <w:trPr>
          <w:jc w:val="center"/>
        </w:trPr>
        <w:tc>
          <w:tcPr>
            <w:tcW w:w="1530" w:type="dxa"/>
            <w:vAlign w:val="center"/>
          </w:tcPr>
          <w:p w14:paraId="68B2EE21"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13</w:t>
            </w:r>
          </w:p>
        </w:tc>
        <w:tc>
          <w:tcPr>
            <w:tcW w:w="1246" w:type="dxa"/>
            <w:vAlign w:val="bottom"/>
          </w:tcPr>
          <w:p w14:paraId="336663C5" w14:textId="2F021772"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214500</w:t>
            </w:r>
          </w:p>
        </w:tc>
        <w:tc>
          <w:tcPr>
            <w:tcW w:w="6458" w:type="dxa"/>
          </w:tcPr>
          <w:p w14:paraId="7A0E591A" w14:textId="6A5D9C2E" w:rsidR="00326425" w:rsidRPr="00F45FF2" w:rsidRDefault="00326425" w:rsidP="00326425">
            <w:pPr>
              <w:rPr>
                <w:rFonts w:ascii="GHEA Grapalat" w:hAnsi="GHEA Grapalat"/>
                <w:sz w:val="20"/>
                <w:szCs w:val="20"/>
              </w:rPr>
            </w:pPr>
            <w:r w:rsidRPr="00F45FF2">
              <w:rPr>
                <w:rFonts w:ascii="GHEA Grapalat" w:hAnsi="GHEA Grapalat"/>
                <w:sz w:val="20"/>
                <w:szCs w:val="20"/>
              </w:rPr>
              <w:t>Яйца</w:t>
            </w:r>
          </w:p>
        </w:tc>
      </w:tr>
      <w:tr w:rsidR="00326425" w:rsidRPr="009044F1" w14:paraId="3BC05C66" w14:textId="77777777" w:rsidTr="00674610">
        <w:trPr>
          <w:jc w:val="center"/>
        </w:trPr>
        <w:tc>
          <w:tcPr>
            <w:tcW w:w="1530" w:type="dxa"/>
            <w:vAlign w:val="center"/>
          </w:tcPr>
          <w:p w14:paraId="426010BE"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14</w:t>
            </w:r>
          </w:p>
        </w:tc>
        <w:tc>
          <w:tcPr>
            <w:tcW w:w="1246" w:type="dxa"/>
            <w:vAlign w:val="bottom"/>
          </w:tcPr>
          <w:p w14:paraId="7A6F32AB" w14:textId="00A84CF7"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61880</w:t>
            </w:r>
          </w:p>
        </w:tc>
        <w:tc>
          <w:tcPr>
            <w:tcW w:w="6458" w:type="dxa"/>
          </w:tcPr>
          <w:p w14:paraId="16F7CEAC" w14:textId="243D865A" w:rsidR="00326425" w:rsidRPr="00F45FF2" w:rsidRDefault="00326425" w:rsidP="00326425">
            <w:pPr>
              <w:rPr>
                <w:rFonts w:ascii="GHEA Grapalat" w:hAnsi="GHEA Grapalat"/>
                <w:sz w:val="20"/>
                <w:szCs w:val="20"/>
              </w:rPr>
            </w:pPr>
            <w:r w:rsidRPr="00F45FF2">
              <w:rPr>
                <w:rFonts w:ascii="GHEA Grapalat" w:hAnsi="GHEA Grapalat"/>
                <w:sz w:val="20"/>
                <w:szCs w:val="20"/>
              </w:rPr>
              <w:t>Макароны</w:t>
            </w:r>
          </w:p>
        </w:tc>
      </w:tr>
      <w:tr w:rsidR="00326425" w:rsidRPr="009044F1" w14:paraId="1E8D37CA" w14:textId="77777777" w:rsidTr="00674610">
        <w:trPr>
          <w:jc w:val="center"/>
        </w:trPr>
        <w:tc>
          <w:tcPr>
            <w:tcW w:w="1530" w:type="dxa"/>
            <w:vAlign w:val="center"/>
          </w:tcPr>
          <w:p w14:paraId="5DA58C92"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15</w:t>
            </w:r>
          </w:p>
        </w:tc>
        <w:tc>
          <w:tcPr>
            <w:tcW w:w="1246" w:type="dxa"/>
            <w:vAlign w:val="bottom"/>
          </w:tcPr>
          <w:p w14:paraId="330E9CE0" w14:textId="556B6B7A"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34860</w:t>
            </w:r>
          </w:p>
        </w:tc>
        <w:tc>
          <w:tcPr>
            <w:tcW w:w="6458" w:type="dxa"/>
          </w:tcPr>
          <w:p w14:paraId="52A4FD10" w14:textId="6757E4EA" w:rsidR="00326425" w:rsidRPr="00F45FF2" w:rsidRDefault="00326425" w:rsidP="00326425">
            <w:pPr>
              <w:rPr>
                <w:rFonts w:ascii="GHEA Grapalat" w:hAnsi="GHEA Grapalat"/>
                <w:sz w:val="20"/>
                <w:szCs w:val="20"/>
              </w:rPr>
            </w:pPr>
            <w:r w:rsidRPr="00F45FF2">
              <w:rPr>
                <w:rFonts w:ascii="GHEA Grapalat" w:hAnsi="GHEA Grapalat"/>
                <w:sz w:val="20"/>
                <w:szCs w:val="20"/>
              </w:rPr>
              <w:t>Горох</w:t>
            </w:r>
          </w:p>
        </w:tc>
      </w:tr>
      <w:tr w:rsidR="00326425" w:rsidRPr="009044F1" w14:paraId="2837A094" w14:textId="77777777" w:rsidTr="00674610">
        <w:trPr>
          <w:jc w:val="center"/>
        </w:trPr>
        <w:tc>
          <w:tcPr>
            <w:tcW w:w="1530" w:type="dxa"/>
            <w:vAlign w:val="center"/>
          </w:tcPr>
          <w:p w14:paraId="2AA20638"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16</w:t>
            </w:r>
          </w:p>
        </w:tc>
        <w:tc>
          <w:tcPr>
            <w:tcW w:w="1246" w:type="dxa"/>
            <w:vAlign w:val="bottom"/>
          </w:tcPr>
          <w:p w14:paraId="24D550E9" w14:textId="4C144D6A"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62250</w:t>
            </w:r>
          </w:p>
        </w:tc>
        <w:tc>
          <w:tcPr>
            <w:tcW w:w="6458" w:type="dxa"/>
          </w:tcPr>
          <w:p w14:paraId="268DC7D3" w14:textId="31F5C405" w:rsidR="00326425" w:rsidRPr="00F45FF2" w:rsidRDefault="00326425" w:rsidP="00326425">
            <w:pPr>
              <w:rPr>
                <w:rFonts w:ascii="GHEA Grapalat" w:hAnsi="GHEA Grapalat"/>
                <w:sz w:val="20"/>
                <w:szCs w:val="20"/>
              </w:rPr>
            </w:pPr>
            <w:r w:rsidRPr="00F45FF2">
              <w:rPr>
                <w:rFonts w:ascii="GHEA Grapalat" w:hAnsi="GHEA Grapalat"/>
                <w:sz w:val="20"/>
                <w:szCs w:val="20"/>
              </w:rPr>
              <w:t>Чечевица</w:t>
            </w:r>
          </w:p>
        </w:tc>
      </w:tr>
      <w:tr w:rsidR="00326425" w:rsidRPr="009044F1" w14:paraId="537D707C" w14:textId="77777777" w:rsidTr="00674610">
        <w:trPr>
          <w:jc w:val="center"/>
        </w:trPr>
        <w:tc>
          <w:tcPr>
            <w:tcW w:w="1530" w:type="dxa"/>
            <w:vAlign w:val="center"/>
          </w:tcPr>
          <w:p w14:paraId="791806B5"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17</w:t>
            </w:r>
          </w:p>
        </w:tc>
        <w:tc>
          <w:tcPr>
            <w:tcW w:w="1246" w:type="dxa"/>
            <w:vAlign w:val="bottom"/>
          </w:tcPr>
          <w:p w14:paraId="29C64FC2" w14:textId="65F3B537"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327800</w:t>
            </w:r>
          </w:p>
        </w:tc>
        <w:tc>
          <w:tcPr>
            <w:tcW w:w="6458" w:type="dxa"/>
          </w:tcPr>
          <w:p w14:paraId="37EE7EA6" w14:textId="3C6DB395" w:rsidR="00326425" w:rsidRPr="00F45FF2" w:rsidRDefault="00326425" w:rsidP="00326425">
            <w:pPr>
              <w:rPr>
                <w:rFonts w:ascii="GHEA Grapalat" w:hAnsi="GHEA Grapalat"/>
                <w:sz w:val="20"/>
                <w:szCs w:val="20"/>
              </w:rPr>
            </w:pPr>
            <w:r w:rsidRPr="00F45FF2">
              <w:rPr>
                <w:rFonts w:ascii="GHEA Grapalat" w:hAnsi="GHEA Grapalat"/>
                <w:sz w:val="20"/>
                <w:szCs w:val="20"/>
              </w:rPr>
              <w:t>Сыр</w:t>
            </w:r>
          </w:p>
        </w:tc>
      </w:tr>
      <w:tr w:rsidR="00326425" w:rsidRPr="009044F1" w14:paraId="6E28FBC8" w14:textId="77777777" w:rsidTr="00674610">
        <w:trPr>
          <w:jc w:val="center"/>
        </w:trPr>
        <w:tc>
          <w:tcPr>
            <w:tcW w:w="1530" w:type="dxa"/>
            <w:vAlign w:val="center"/>
          </w:tcPr>
          <w:p w14:paraId="0E511825"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18</w:t>
            </w:r>
          </w:p>
        </w:tc>
        <w:tc>
          <w:tcPr>
            <w:tcW w:w="1246" w:type="dxa"/>
            <w:vAlign w:val="bottom"/>
          </w:tcPr>
          <w:p w14:paraId="581807C6" w14:textId="1A673D5D" w:rsidR="00326425" w:rsidRPr="00326425" w:rsidRDefault="00326425" w:rsidP="00326425">
            <w:pPr>
              <w:jc w:val="center"/>
              <w:rPr>
                <w:rFonts w:ascii="GHEA Grapalat" w:hAnsi="GHEA Grapalat"/>
                <w:sz w:val="20"/>
                <w:szCs w:val="20"/>
                <w:lang w:val="hy-AM"/>
              </w:rPr>
            </w:pPr>
            <w:r w:rsidRPr="00326425">
              <w:rPr>
                <w:rFonts w:ascii="GHEA Grapalat" w:hAnsi="GHEA Grapalat" w:cs="Calibri"/>
                <w:color w:val="000000"/>
                <w:sz w:val="20"/>
                <w:szCs w:val="20"/>
              </w:rPr>
              <w:t>54450</w:t>
            </w:r>
          </w:p>
        </w:tc>
        <w:tc>
          <w:tcPr>
            <w:tcW w:w="6458" w:type="dxa"/>
          </w:tcPr>
          <w:p w14:paraId="2CEF29F2" w14:textId="578F24B5" w:rsidR="00326425" w:rsidRPr="00F45FF2" w:rsidRDefault="00326425" w:rsidP="00326425">
            <w:pPr>
              <w:rPr>
                <w:rFonts w:ascii="GHEA Grapalat" w:hAnsi="GHEA Grapalat"/>
                <w:sz w:val="20"/>
                <w:szCs w:val="20"/>
              </w:rPr>
            </w:pPr>
            <w:r w:rsidRPr="00F45FF2">
              <w:rPr>
                <w:rFonts w:ascii="GHEA Grapalat" w:hAnsi="GHEA Grapalat"/>
                <w:sz w:val="20"/>
                <w:szCs w:val="20"/>
              </w:rPr>
              <w:t>Йогурт</w:t>
            </w:r>
          </w:p>
        </w:tc>
      </w:tr>
      <w:tr w:rsidR="00326425" w:rsidRPr="009044F1" w14:paraId="666361D6" w14:textId="77777777" w:rsidTr="00674610">
        <w:trPr>
          <w:jc w:val="center"/>
        </w:trPr>
        <w:tc>
          <w:tcPr>
            <w:tcW w:w="1530" w:type="dxa"/>
            <w:vAlign w:val="center"/>
          </w:tcPr>
          <w:p w14:paraId="355023D0" w14:textId="77777777" w:rsidR="00326425" w:rsidRPr="003870FE" w:rsidRDefault="00326425" w:rsidP="00326425">
            <w:pPr>
              <w:pStyle w:val="23"/>
              <w:widowControl w:val="0"/>
              <w:spacing w:line="240" w:lineRule="auto"/>
              <w:ind w:firstLine="0"/>
              <w:jc w:val="center"/>
              <w:rPr>
                <w:rFonts w:ascii="GHEA Grapalat" w:hAnsi="GHEA Grapalat"/>
                <w:lang w:val="hy-AM"/>
              </w:rPr>
            </w:pPr>
            <w:r w:rsidRPr="003870FE">
              <w:rPr>
                <w:rFonts w:ascii="GHEA Grapalat" w:hAnsi="GHEA Grapalat"/>
                <w:lang w:val="hy-AM"/>
              </w:rPr>
              <w:t>19</w:t>
            </w:r>
          </w:p>
        </w:tc>
        <w:tc>
          <w:tcPr>
            <w:tcW w:w="1246" w:type="dxa"/>
            <w:vAlign w:val="bottom"/>
          </w:tcPr>
          <w:p w14:paraId="5E7ABBA7" w14:textId="616F3115" w:rsidR="00326425" w:rsidRPr="00326425" w:rsidRDefault="00326425" w:rsidP="00326425">
            <w:pPr>
              <w:jc w:val="center"/>
              <w:rPr>
                <w:rFonts w:ascii="GHEA Grapalat" w:hAnsi="GHEA Grapalat"/>
                <w:sz w:val="20"/>
                <w:szCs w:val="20"/>
              </w:rPr>
            </w:pPr>
            <w:r w:rsidRPr="00326425">
              <w:rPr>
                <w:rFonts w:ascii="GHEA Grapalat" w:hAnsi="GHEA Grapalat" w:cs="Calibri"/>
                <w:color w:val="000000"/>
                <w:sz w:val="20"/>
                <w:szCs w:val="20"/>
              </w:rPr>
              <w:t>14000</w:t>
            </w:r>
          </w:p>
        </w:tc>
        <w:tc>
          <w:tcPr>
            <w:tcW w:w="6458" w:type="dxa"/>
          </w:tcPr>
          <w:p w14:paraId="257DCE63" w14:textId="6820F53C" w:rsidR="00326425" w:rsidRPr="00F45FF2" w:rsidRDefault="00326425" w:rsidP="00326425">
            <w:pPr>
              <w:rPr>
                <w:rFonts w:ascii="GHEA Grapalat" w:hAnsi="GHEA Grapalat"/>
                <w:sz w:val="20"/>
                <w:szCs w:val="20"/>
              </w:rPr>
            </w:pPr>
            <w:r w:rsidRPr="00F45FF2">
              <w:rPr>
                <w:rFonts w:ascii="GHEA Grapalat" w:hAnsi="GHEA Grapalat"/>
                <w:sz w:val="20"/>
                <w:szCs w:val="20"/>
              </w:rPr>
              <w:t>Томатная паста</w:t>
            </w:r>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lastRenderedPageBreak/>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w:t>
      </w:r>
      <w:r w:rsidR="005A221E" w:rsidRPr="000B29DC">
        <w:rPr>
          <w:rFonts w:ascii="GHEA Grapalat" w:hAnsi="GHEA Grapalat"/>
        </w:rPr>
        <w:lastRenderedPageBreak/>
        <w:t>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9044F1">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w:t>
      </w:r>
      <w:r w:rsidR="000A6B75" w:rsidRPr="009044F1">
        <w:rPr>
          <w:rFonts w:ascii="GHEA Grapalat" w:hAnsi="GHEA Grapalat"/>
        </w:rPr>
        <w:lastRenderedPageBreak/>
        <w:t>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1FBD677"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 xml:space="preserve">этих изменениях. В этом случае участники обязаны продлить срок действия </w:t>
      </w:r>
      <w:r>
        <w:rPr>
          <w:rFonts w:ascii="GHEA Grapalat" w:hAnsi="GHEA Grapalat"/>
        </w:rPr>
        <w:lastRenderedPageBreak/>
        <w:t>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55F4DD4" w14:textId="77777777" w:rsidR="00E36842" w:rsidRDefault="00E36842" w:rsidP="00E36842">
      <w:pPr>
        <w:widowControl w:val="0"/>
        <w:spacing w:after="160"/>
        <w:jc w:val="center"/>
        <w:rPr>
          <w:rFonts w:ascii="GHEA Grapalat" w:hAnsi="GHEA Grapalat"/>
          <w:b/>
        </w:rPr>
      </w:pP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424A0CBA"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sidR="00164476">
        <w:rPr>
          <w:rFonts w:ascii="GHEA Grapalat" w:hAnsi="GHEA Grapalat"/>
          <w:sz w:val="24"/>
          <w:szCs w:val="24"/>
        </w:rPr>
        <w:t xml:space="preserve">Г. Гюмри </w:t>
      </w:r>
      <w:r w:rsidR="005025AD">
        <w:rPr>
          <w:rFonts w:ascii="GHEA Grapalat" w:hAnsi="GHEA Grapalat"/>
          <w:sz w:val="24"/>
          <w:szCs w:val="24"/>
        </w:rPr>
        <w:t>Ул. Туманян 20</w:t>
      </w:r>
      <w:r w:rsidR="00164476">
        <w:rPr>
          <w:rFonts w:ascii="GHEA Grapalat" w:hAnsi="GHEA Grapalat"/>
          <w:sz w:val="24"/>
          <w:szCs w:val="24"/>
        </w:rPr>
        <w:t xml:space="preserve"> квартал</w:t>
      </w:r>
      <w:r>
        <w:rPr>
          <w:rFonts w:ascii="GHEA Grapalat" w:hAnsi="GHEA Grapalat"/>
          <w:sz w:val="24"/>
          <w:szCs w:val="24"/>
        </w:rPr>
        <w:t xml:space="preserve">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w:t>
      </w:r>
      <w:r w:rsidR="00772B5E">
        <w:rPr>
          <w:rFonts w:ascii="GHEA Grapalat" w:hAnsi="GHEA Grapalat"/>
          <w:sz w:val="24"/>
          <w:szCs w:val="24"/>
          <w:lang w:val="hy-AM"/>
        </w:rPr>
        <w:t>2</w:t>
      </w:r>
      <w:r w:rsidRPr="009C7E37">
        <w:rPr>
          <w:rFonts w:ascii="GHEA Grapalat" w:hAnsi="GHEA Grapalat"/>
          <w:sz w:val="24"/>
          <w:szCs w:val="24"/>
        </w:rPr>
        <w:t>:30</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"Арман Петросян".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1FBF906" w14:textId="77777777" w:rsidR="00E36842" w:rsidRDefault="00E36842" w:rsidP="00E36842">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лумы </w:t>
      </w:r>
      <w:r w:rsidR="00413595">
        <w:rPr>
          <w:rFonts w:ascii="GHEA Grapalat" w:hAnsi="GHEA Grapalat"/>
          <w:sz w:val="24"/>
          <w:szCs w:val="24"/>
        </w:rPr>
        <w:lastRenderedPageBreak/>
        <w:t>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D40A281" w14:textId="791FBCCE" w:rsidR="002626F7" w:rsidRPr="00A223B7" w:rsidRDefault="00220C7C" w:rsidP="00A223B7">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138A29C2"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27511A">
        <w:rPr>
          <w:rFonts w:ascii="GHEA Grapalat" w:hAnsi="GHEA Grapalat"/>
          <w:sz w:val="24"/>
          <w:szCs w:val="24"/>
          <w:lang w:val="hy-AM"/>
        </w:rPr>
        <w:t>12։30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w:t>
      </w:r>
      <w:r>
        <w:rPr>
          <w:rFonts w:ascii="GHEA Grapalat" w:hAnsi="GHEA Grapalat"/>
        </w:rPr>
        <w:lastRenderedPageBreak/>
        <w:t>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5"/>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C3A2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w:t>
      </w:r>
      <w:r w:rsidRPr="009044F1">
        <w:rPr>
          <w:rFonts w:ascii="GHEA Grapalat" w:hAnsi="GHEA Grapalat"/>
          <w:sz w:val="24"/>
          <w:szCs w:val="24"/>
        </w:rPr>
        <w:lastRenderedPageBreak/>
        <w:t>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w:t>
      </w:r>
      <w:r w:rsidR="00C20AD3" w:rsidRPr="00637CD2">
        <w:rPr>
          <w:rFonts w:ascii="GHEA Grapalat" w:hAnsi="GHEA Grapalat" w:cs="Sylfaen"/>
        </w:rPr>
        <w:lastRenderedPageBreak/>
        <w:t>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7"/>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lastRenderedPageBreak/>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8"/>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9"/>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0"/>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1"/>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50DDF429"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223B7">
        <w:rPr>
          <w:rFonts w:ascii="GHEA Grapalat" w:hAnsi="GHEA Grapalat"/>
          <w:lang w:val="hy-AM"/>
        </w:rPr>
        <w:t xml:space="preserve">1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53C5C645"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7511A">
        <w:rPr>
          <w:rFonts w:ascii="GHEA Grapalat" w:hAnsi="GHEA Grapalat"/>
          <w:b/>
          <w:sz w:val="24"/>
          <w:szCs w:val="24"/>
        </w:rPr>
        <w:t>GT6HD-GH-APZB-26/01</w:t>
      </w:r>
      <w:r w:rsidR="00B666FB">
        <w:rPr>
          <w:rStyle w:val="af6"/>
          <w:rFonts w:ascii="GHEA Grapalat" w:hAnsi="GHEA Grapalat"/>
          <w:b/>
          <w:sz w:val="24"/>
          <w:szCs w:val="24"/>
        </w:rPr>
        <w:footnoteReference w:customMarkFollows="1" w:id="12"/>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671B7CFC"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27511A">
        <w:rPr>
          <w:rFonts w:ascii="GHEA Grapalat" w:hAnsi="GHEA Grapalat"/>
        </w:rPr>
        <w:t>GT6HD-GH-APZB-26/01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lastRenderedPageBreak/>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47CC9482"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27511A">
        <w:rPr>
          <w:rFonts w:ascii="GHEA Grapalat" w:hAnsi="GHEA Grapalat"/>
        </w:rPr>
        <w:t>GT6HD-GH-APZB-26/01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196CDA89"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C77C7">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27511A">
        <w:rPr>
          <w:rFonts w:ascii="GHEA Grapalat" w:hAnsi="GHEA Grapalat"/>
        </w:rPr>
        <w:t>GT6HD-GH-APZB-26/01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3"/>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62E2E70D"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7511A">
        <w:rPr>
          <w:rFonts w:ascii="GHEA Grapalat" w:hAnsi="GHEA Grapalat"/>
          <w:b/>
          <w:sz w:val="24"/>
          <w:szCs w:val="24"/>
        </w:rPr>
        <w:t>GT6HD-GH-APZB-26/01</w:t>
      </w:r>
      <w:r>
        <w:rPr>
          <w:rFonts w:ascii="GHEA Grapalat" w:hAnsi="GHEA Grapalat"/>
          <w:b/>
          <w:sz w:val="24"/>
          <w:szCs w:val="24"/>
        </w:rPr>
        <w:t>"</w:t>
      </w:r>
      <w:r>
        <w:rPr>
          <w:rStyle w:val="af6"/>
          <w:rFonts w:ascii="GHEA Grapalat" w:hAnsi="GHEA Grapalat"/>
          <w:b/>
          <w:sz w:val="24"/>
          <w:szCs w:val="24"/>
        </w:rPr>
        <w:footnoteReference w:customMarkFollows="1" w:id="14"/>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25A4D5CB"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27511A">
        <w:rPr>
          <w:rFonts w:ascii="GHEA Grapalat" w:hAnsi="GHEA Grapalat"/>
        </w:rPr>
        <w:t>GT6HD-GH-APZB-26/01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0D72C073"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27511A">
        <w:rPr>
          <w:rFonts w:ascii="GHEA Grapalat" w:hAnsi="GHEA Grapalat"/>
          <w:b/>
          <w:sz w:val="24"/>
          <w:szCs w:val="24"/>
        </w:rPr>
        <w:t>GT6HD-GH-APZB-26/01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AC2A8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AC2A8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AC2A8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AC2A8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AC2A8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AC2A8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AC2A8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AC2A8D"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AC2A8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AC2A8D"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AC2A8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AC2A8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290F4C3" w14:textId="6C0CF082"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7511A">
        <w:rPr>
          <w:rFonts w:ascii="GHEA Grapalat" w:hAnsi="GHEA Grapalat"/>
          <w:b/>
          <w:sz w:val="24"/>
          <w:szCs w:val="24"/>
        </w:rPr>
        <w:t>GT6HD-GH-APZB-26/01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3A64F9A4"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27511A">
        <w:rPr>
          <w:rFonts w:ascii="GHEA Grapalat" w:hAnsi="GHEA Grapalat"/>
          <w:spacing w:val="-6"/>
        </w:rPr>
        <w:t>GT6HD-GH-APZB-26/01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6E22C45" w14:textId="317E9A5D"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7511A">
        <w:rPr>
          <w:rFonts w:ascii="GHEA Grapalat" w:hAnsi="GHEA Grapalat"/>
          <w:i/>
          <w:sz w:val="22"/>
          <w:szCs w:val="22"/>
        </w:rPr>
        <w:t>GT6HD-GH-APZB-26/01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B474C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B474CB">
        <w:trPr>
          <w:trHeight w:val="70"/>
        </w:trPr>
        <w:tc>
          <w:tcPr>
            <w:tcW w:w="5616" w:type="dxa"/>
            <w:tcBorders>
              <w:top w:val="nil"/>
              <w:left w:val="single" w:sz="4" w:space="0" w:color="auto"/>
              <w:bottom w:val="single" w:sz="4" w:space="0" w:color="auto"/>
              <w:right w:val="single" w:sz="4" w:space="0" w:color="auto"/>
            </w:tcBorders>
            <w:noWrap/>
            <w:vAlign w:val="bottom"/>
          </w:tcPr>
          <w:p w14:paraId="31B3534C" w14:textId="673E7756" w:rsidR="00C3421C" w:rsidRPr="00B138F3" w:rsidRDefault="00C3421C" w:rsidP="002B06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23B8AE3" w14:textId="3B4E3713" w:rsidR="00C3421C" w:rsidRPr="00B474CB" w:rsidRDefault="00C3421C" w:rsidP="00B474CB">
            <w:pPr>
              <w:widowControl w:val="0"/>
              <w:spacing w:after="160"/>
              <w:jc w:val="right"/>
              <w:rPr>
                <w:rFonts w:ascii="GHEA Grapalat" w:hAnsi="GHEA Grapalat" w:cs="Tahoma"/>
              </w:rPr>
            </w:pPr>
            <w:r w:rsidRPr="00B138F3">
              <w:rPr>
                <w:rFonts w:ascii="GHEA Grapalat" w:hAnsi="GHEA Grapalat"/>
              </w:rPr>
              <w:t>/____________________/</w:t>
            </w: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3EE1534D" w14:textId="3CCB4A63" w:rsidR="00C3421C" w:rsidRPr="00B138F3" w:rsidRDefault="00C3421C" w:rsidP="002B06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364" w:type="dxa"/>
            <w:tcBorders>
              <w:top w:val="nil"/>
              <w:left w:val="nil"/>
              <w:bottom w:val="single" w:sz="4" w:space="0" w:color="auto"/>
              <w:right w:val="single" w:sz="4" w:space="0" w:color="auto"/>
            </w:tcBorders>
            <w:noWrap/>
          </w:tcPr>
          <w:p w14:paraId="377264AB" w14:textId="6274FAED" w:rsidR="00C3421C" w:rsidRPr="00B138F3" w:rsidRDefault="00C3421C" w:rsidP="002B06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3E64926" w14:textId="78B90194" w:rsidR="00C3421C" w:rsidRPr="00B474CB" w:rsidRDefault="00C3421C" w:rsidP="00B474CB">
            <w:pPr>
              <w:widowControl w:val="0"/>
              <w:spacing w:after="160"/>
              <w:jc w:val="right"/>
              <w:rPr>
                <w:rFonts w:ascii="GHEA Grapalat" w:hAnsi="GHEA Grapalat" w:cs="Sylfaen"/>
              </w:rPr>
            </w:pPr>
            <w:r w:rsidRPr="00B138F3">
              <w:rPr>
                <w:rFonts w:ascii="GHEA Grapalat" w:hAnsi="GHEA Grapalat"/>
              </w:rPr>
              <w:t>/____________________/</w:t>
            </w:r>
          </w:p>
          <w:p w14:paraId="79473D7E" w14:textId="73039DF2" w:rsidR="00C3421C" w:rsidRPr="00B138F3" w:rsidRDefault="00C3421C" w:rsidP="002B069C">
            <w:pPr>
              <w:widowControl w:val="0"/>
              <w:spacing w:after="160"/>
              <w:jc w:val="right"/>
              <w:rPr>
                <w:rFonts w:ascii="GHEA Grapalat" w:hAnsi="GHEA Grapalat" w:cs="Sylfaen"/>
              </w:rPr>
            </w:pPr>
            <w:r w:rsidRPr="00B138F3">
              <w:rPr>
                <w:rFonts w:ascii="GHEA Grapalat" w:hAnsi="GHEA Grapalat"/>
              </w:rPr>
              <w:t>/____________________/</w:t>
            </w: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2CDE8D6" w14:textId="7955703F" w:rsidR="00C3421C" w:rsidRPr="00B474CB" w:rsidRDefault="00C3421C" w:rsidP="00B474C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E82F4B" w14:textId="5DC02416" w:rsidR="00C3421C" w:rsidRPr="00B474CB" w:rsidRDefault="00C3421C" w:rsidP="00B474C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tc>
      </w:tr>
      <w:tr w:rsidR="00B138F3" w:rsidRPr="00B138F3" w14:paraId="3B8618F8" w14:textId="77777777" w:rsidTr="00016A75">
        <w:trPr>
          <w:trHeight w:val="80"/>
        </w:trPr>
        <w:tc>
          <w:tcPr>
            <w:tcW w:w="5616" w:type="dxa"/>
            <w:tcBorders>
              <w:top w:val="nil"/>
              <w:left w:val="single" w:sz="4" w:space="0" w:color="auto"/>
              <w:bottom w:val="single" w:sz="4" w:space="0" w:color="auto"/>
              <w:right w:val="single" w:sz="4" w:space="0" w:color="auto"/>
            </w:tcBorders>
            <w:noWrap/>
            <w:vAlign w:val="bottom"/>
          </w:tcPr>
          <w:p w14:paraId="77E660D6" w14:textId="44F0C285" w:rsidR="00C3421C" w:rsidRPr="00B138F3" w:rsidRDefault="00C3421C" w:rsidP="00B474C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3ABAD9C" w14:textId="6BC4C6EC" w:rsidR="00C3421C" w:rsidRPr="00B474CB" w:rsidRDefault="00C3421C" w:rsidP="00B474C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3997A04" w14:textId="26C92691"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27511A">
        <w:rPr>
          <w:rFonts w:ascii="GHEA Grapalat" w:hAnsi="GHEA Grapalat"/>
          <w:i/>
        </w:rPr>
        <w:t>GT6HD-GH-APZB-26/01</w:t>
      </w:r>
      <w:r w:rsidRPr="00B138F3">
        <w:rPr>
          <w:rFonts w:ascii="GHEA Grapalat" w:hAnsi="GHEA Grapalat"/>
          <w:i/>
        </w:rPr>
        <w:t>"</w:t>
      </w:r>
      <w:r w:rsidRPr="00B138F3">
        <w:rPr>
          <w:rStyle w:val="af6"/>
          <w:rFonts w:ascii="GHEA Grapalat" w:hAnsi="GHEA Grapalat"/>
          <w:i/>
        </w:rPr>
        <w:footnoteReference w:customMarkFollows="1" w:id="19"/>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BA59ED" w14:textId="77777777" w:rsidR="000A214C" w:rsidRPr="00B138F3" w:rsidRDefault="000A214C" w:rsidP="000A214C">
      <w:pPr>
        <w:rPr>
          <w:rFonts w:ascii="GHEA Grapalat" w:hAnsi="GHEA Grapalat"/>
        </w:rPr>
      </w:pPr>
      <w:r w:rsidRPr="00B138F3">
        <w:rPr>
          <w:rFonts w:ascii="GHEA Grapalat" w:hAnsi="GHEA Grapalat"/>
        </w:rPr>
        <w:br w:type="page"/>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4331F20" w14:textId="3BEE63B9"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7511A">
        <w:rPr>
          <w:rFonts w:ascii="GHEA Grapalat" w:hAnsi="GHEA Grapalat"/>
          <w:b/>
          <w:sz w:val="24"/>
          <w:szCs w:val="24"/>
        </w:rPr>
        <w:t>GT6HD-GH-APZB-26/01</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1"/>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EA41B6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3"/>
        <w:t>18</w:t>
      </w:r>
      <w:r w:rsidR="00C45B20" w:rsidRPr="00B138F3">
        <w:rPr>
          <w:rFonts w:ascii="GHEA Grapalat" w:hAnsi="GHEA Grapalat"/>
        </w:rPr>
        <w:t>.</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F4E1905"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4"/>
        <w:t>19</w:t>
      </w:r>
      <w:r w:rsidRPr="00B138F3">
        <w:rPr>
          <w:rFonts w:ascii="GHEA Grapalat" w:hAnsi="GHEA Grapalat"/>
        </w:rPr>
        <w:t>.</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6"/>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7"/>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8"/>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4"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 xml:space="preserve">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9"/>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963"/>
        <w:gridCol w:w="1142"/>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0"/>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CD0133">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63"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42"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1"/>
              <w:t>***</w:t>
            </w:r>
          </w:p>
        </w:tc>
      </w:tr>
      <w:tr w:rsidR="00AC2A8D" w:rsidRPr="00B138F3" w14:paraId="6933902C" w14:textId="77777777" w:rsidTr="00AC2A8D">
        <w:trPr>
          <w:trHeight w:val="246"/>
          <w:jc w:val="center"/>
        </w:trPr>
        <w:tc>
          <w:tcPr>
            <w:tcW w:w="1242" w:type="dxa"/>
            <w:vAlign w:val="center"/>
          </w:tcPr>
          <w:p w14:paraId="1A9C9ECB"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vAlign w:val="center"/>
          </w:tcPr>
          <w:p w14:paraId="05848D9E" w14:textId="610C9D5E"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15872400</w:t>
            </w:r>
          </w:p>
        </w:tc>
        <w:tc>
          <w:tcPr>
            <w:tcW w:w="1559" w:type="dxa"/>
            <w:vAlign w:val="center"/>
          </w:tcPr>
          <w:p w14:paraId="49399EE5" w14:textId="077166CC" w:rsidR="00AC2A8D" w:rsidRPr="00D62B14" w:rsidRDefault="00AC2A8D" w:rsidP="00AC2A8D">
            <w:pPr>
              <w:jc w:val="center"/>
              <w:rPr>
                <w:rFonts w:ascii="GHEA Grapalat" w:hAnsi="GHEA Grapalat"/>
                <w:sz w:val="20"/>
                <w:szCs w:val="20"/>
              </w:rPr>
            </w:pPr>
            <w:r w:rsidRPr="00D62B14">
              <w:rPr>
                <w:rFonts w:ascii="GHEA Grapalat" w:hAnsi="GHEA Grapalat"/>
              </w:rPr>
              <w:t>Соль</w:t>
            </w:r>
          </w:p>
        </w:tc>
        <w:tc>
          <w:tcPr>
            <w:tcW w:w="1187" w:type="dxa"/>
            <w:vAlign w:val="center"/>
          </w:tcPr>
          <w:p w14:paraId="42918F62" w14:textId="2667A00D" w:rsidR="00AC2A8D" w:rsidRPr="00D62B14" w:rsidRDefault="00AC2A8D" w:rsidP="00AC2A8D">
            <w:pPr>
              <w:jc w:val="center"/>
              <w:rPr>
                <w:rFonts w:ascii="GHEA Grapalat" w:hAnsi="GHEA Grapalat"/>
                <w:sz w:val="20"/>
              </w:rPr>
            </w:pPr>
          </w:p>
        </w:tc>
        <w:tc>
          <w:tcPr>
            <w:tcW w:w="2205" w:type="dxa"/>
            <w:vAlign w:val="center"/>
          </w:tcPr>
          <w:p w14:paraId="6536746C" w14:textId="0AABDCF4" w:rsidR="00AC2A8D" w:rsidRPr="00D62B14" w:rsidRDefault="00AC2A8D" w:rsidP="00AC2A8D">
            <w:pPr>
              <w:jc w:val="center"/>
              <w:rPr>
                <w:rFonts w:ascii="GHEA Grapalat" w:hAnsi="GHEA Grapalat"/>
                <w:sz w:val="20"/>
              </w:rPr>
            </w:pPr>
            <w:r w:rsidRPr="00D62B14">
              <w:rPr>
                <w:rFonts w:ascii="GHEA Grapalat" w:hAnsi="GHEA Grapalat"/>
                <w:sz w:val="20"/>
              </w:rPr>
              <w:t xml:space="preserve">Соль пищевая: высший сорт, йодированная АСТ 239-2005, белый цвет, кристаллический сыпучий материал, наличие посторонних механических примесей не допускается, массовая доля влаги не более 0,1% для </w:t>
            </w:r>
            <w:r w:rsidRPr="00D62B14">
              <w:rPr>
                <w:rFonts w:ascii="GHEA Grapalat" w:hAnsi="GHEA Grapalat"/>
                <w:sz w:val="20"/>
              </w:rPr>
              <w:lastRenderedPageBreak/>
              <w:t>соли экстра и не более 0,7% для высшего сорта, упаковка: заводская, масса: 1 килограмм.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w:t>
            </w:r>
          </w:p>
        </w:tc>
        <w:tc>
          <w:tcPr>
            <w:tcW w:w="1085" w:type="dxa"/>
            <w:vAlign w:val="center"/>
          </w:tcPr>
          <w:p w14:paraId="751D3A8F"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7D5C6C4B" w14:textId="77777777" w:rsidR="00AC2A8D" w:rsidRPr="00D62B14" w:rsidRDefault="00AC2A8D" w:rsidP="00AC2A8D">
            <w:pPr>
              <w:jc w:val="center"/>
              <w:rPr>
                <w:rFonts w:ascii="GHEA Grapalat" w:hAnsi="GHEA Grapalat"/>
                <w:sz w:val="20"/>
                <w:szCs w:val="20"/>
              </w:rPr>
            </w:pPr>
          </w:p>
        </w:tc>
        <w:tc>
          <w:tcPr>
            <w:tcW w:w="1134" w:type="dxa"/>
            <w:vAlign w:val="center"/>
          </w:tcPr>
          <w:p w14:paraId="5DB36C42" w14:textId="77777777" w:rsidR="00AC2A8D" w:rsidRPr="00D62B14" w:rsidRDefault="00AC2A8D" w:rsidP="00AC2A8D">
            <w:pPr>
              <w:jc w:val="center"/>
              <w:rPr>
                <w:rFonts w:ascii="GHEA Grapalat" w:hAnsi="GHEA Grapalat"/>
                <w:sz w:val="20"/>
                <w:szCs w:val="20"/>
              </w:rPr>
            </w:pPr>
          </w:p>
        </w:tc>
        <w:tc>
          <w:tcPr>
            <w:tcW w:w="850" w:type="dxa"/>
            <w:vAlign w:val="center"/>
          </w:tcPr>
          <w:p w14:paraId="474D1949" w14:textId="2A7141E3"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28</w:t>
            </w:r>
          </w:p>
        </w:tc>
        <w:tc>
          <w:tcPr>
            <w:tcW w:w="709" w:type="dxa"/>
            <w:vAlign w:val="center"/>
          </w:tcPr>
          <w:p w14:paraId="73CFE247" w14:textId="7668640B"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0928B90E"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7A4FF9EA" w14:textId="7B5E0954"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финансовых средств, после вступления в силу соглашения, заключаемого </w:t>
            </w:r>
            <w:r w:rsidRPr="002C77B7">
              <w:rPr>
                <w:rFonts w:ascii="GHEA Grapalat" w:hAnsi="GHEA Grapalat"/>
                <w:sz w:val="20"/>
                <w:szCs w:val="20"/>
              </w:rPr>
              <w:lastRenderedPageBreak/>
              <w:t>между сторонами, — до 25.05.2026.</w:t>
            </w:r>
          </w:p>
        </w:tc>
      </w:tr>
      <w:tr w:rsidR="00AC2A8D" w:rsidRPr="00B138F3" w14:paraId="6291E34E" w14:textId="77777777" w:rsidTr="00AC2A8D">
        <w:trPr>
          <w:trHeight w:val="246"/>
          <w:jc w:val="center"/>
        </w:trPr>
        <w:tc>
          <w:tcPr>
            <w:tcW w:w="1242" w:type="dxa"/>
            <w:vAlign w:val="center"/>
          </w:tcPr>
          <w:p w14:paraId="7A2EE616"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lastRenderedPageBreak/>
              <w:t>2</w:t>
            </w:r>
          </w:p>
        </w:tc>
        <w:tc>
          <w:tcPr>
            <w:tcW w:w="2715" w:type="dxa"/>
            <w:vAlign w:val="center"/>
          </w:tcPr>
          <w:p w14:paraId="743DCEBA" w14:textId="1AC42262"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15421100</w:t>
            </w:r>
          </w:p>
        </w:tc>
        <w:tc>
          <w:tcPr>
            <w:tcW w:w="1559" w:type="dxa"/>
            <w:vAlign w:val="center"/>
          </w:tcPr>
          <w:p w14:paraId="0230B5C7" w14:textId="24815682" w:rsidR="00AC2A8D" w:rsidRPr="00D62B14" w:rsidRDefault="00AC2A8D" w:rsidP="00AC2A8D">
            <w:pPr>
              <w:jc w:val="center"/>
              <w:rPr>
                <w:rFonts w:ascii="GHEA Grapalat" w:hAnsi="GHEA Grapalat"/>
                <w:sz w:val="20"/>
                <w:szCs w:val="20"/>
              </w:rPr>
            </w:pPr>
            <w:r w:rsidRPr="00D62B14">
              <w:rPr>
                <w:rFonts w:ascii="GHEA Grapalat" w:hAnsi="GHEA Grapalat"/>
              </w:rPr>
              <w:t>Масло подсолнечное рафинированное (фильтрованное)</w:t>
            </w:r>
          </w:p>
        </w:tc>
        <w:tc>
          <w:tcPr>
            <w:tcW w:w="1187" w:type="dxa"/>
            <w:vAlign w:val="center"/>
          </w:tcPr>
          <w:p w14:paraId="21BA3EAE" w14:textId="7073D8DA" w:rsidR="00AC2A8D" w:rsidRPr="00D62B14" w:rsidRDefault="00AC2A8D" w:rsidP="00AC2A8D">
            <w:pPr>
              <w:jc w:val="center"/>
              <w:rPr>
                <w:rFonts w:ascii="GHEA Grapalat" w:hAnsi="GHEA Grapalat"/>
                <w:sz w:val="20"/>
              </w:rPr>
            </w:pPr>
          </w:p>
        </w:tc>
        <w:tc>
          <w:tcPr>
            <w:tcW w:w="2205" w:type="dxa"/>
            <w:vAlign w:val="center"/>
          </w:tcPr>
          <w:p w14:paraId="01035336" w14:textId="7E482506" w:rsidR="00AC2A8D" w:rsidRPr="00D62B14" w:rsidRDefault="00AC2A8D" w:rsidP="00AC2A8D">
            <w:pPr>
              <w:jc w:val="center"/>
              <w:rPr>
                <w:rFonts w:ascii="GHEA Grapalat" w:hAnsi="GHEA Grapalat"/>
                <w:sz w:val="20"/>
                <w:lang w:val="hy-AM"/>
              </w:rPr>
            </w:pPr>
            <w:r w:rsidRPr="00D62B14">
              <w:rPr>
                <w:rFonts w:ascii="GHEA Grapalat" w:hAnsi="GHEA Grapalat"/>
                <w:sz w:val="20"/>
              </w:rPr>
              <w:t xml:space="preserve">ГОСТ 1129-2013, Масло подсолнечное, полученное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w:t>
            </w:r>
            <w:r w:rsidRPr="00D62B14">
              <w:rPr>
                <w:rFonts w:ascii="GHEA Grapalat" w:hAnsi="GHEA Grapalat"/>
                <w:sz w:val="20"/>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w:t>
            </w:r>
          </w:p>
        </w:tc>
        <w:tc>
          <w:tcPr>
            <w:tcW w:w="1085" w:type="dxa"/>
            <w:vAlign w:val="center"/>
          </w:tcPr>
          <w:p w14:paraId="779BF95C" w14:textId="77777777" w:rsidR="00AC2A8D" w:rsidRPr="00D62B14" w:rsidRDefault="00AC2A8D" w:rsidP="00AC2A8D">
            <w:pPr>
              <w:jc w:val="center"/>
              <w:rPr>
                <w:rFonts w:ascii="GHEA Grapalat" w:hAnsi="GHEA Grapalat"/>
                <w:sz w:val="20"/>
                <w:szCs w:val="20"/>
                <w:lang w:val="hy-AM"/>
              </w:rPr>
            </w:pPr>
            <w:r w:rsidRPr="00D62B14">
              <w:rPr>
                <w:rFonts w:ascii="GHEA Grapalat" w:hAnsi="GHEA Grapalat" w:cs="Arial"/>
                <w:sz w:val="20"/>
                <w:szCs w:val="20"/>
              </w:rPr>
              <w:lastRenderedPageBreak/>
              <w:t>литр</w:t>
            </w:r>
          </w:p>
        </w:tc>
        <w:tc>
          <w:tcPr>
            <w:tcW w:w="1559" w:type="dxa"/>
            <w:vAlign w:val="center"/>
          </w:tcPr>
          <w:p w14:paraId="35BA27D9"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419784BA"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6CCBA5B0" w14:textId="5B41DBF1"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160</w:t>
            </w:r>
          </w:p>
        </w:tc>
        <w:tc>
          <w:tcPr>
            <w:tcW w:w="709" w:type="dxa"/>
            <w:vAlign w:val="center"/>
          </w:tcPr>
          <w:p w14:paraId="5BA05423" w14:textId="410EF146"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30C89EA7"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1B7B41A4" w14:textId="3DB0F05B" w:rsidR="00AC2A8D" w:rsidRPr="00E21EA7"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w:t>
            </w:r>
            <w:r w:rsidRPr="002C77B7">
              <w:rPr>
                <w:rFonts w:ascii="GHEA Grapalat" w:hAnsi="GHEA Grapalat"/>
                <w:sz w:val="20"/>
                <w:szCs w:val="20"/>
              </w:rPr>
              <w:lastRenderedPageBreak/>
              <w:t>мого между сторонами, — до 25.05.2026.</w:t>
            </w:r>
          </w:p>
        </w:tc>
      </w:tr>
      <w:tr w:rsidR="00AC2A8D" w:rsidRPr="00B138F3" w14:paraId="7614FE9E" w14:textId="77777777" w:rsidTr="00AC2A8D">
        <w:trPr>
          <w:trHeight w:val="246"/>
          <w:jc w:val="center"/>
        </w:trPr>
        <w:tc>
          <w:tcPr>
            <w:tcW w:w="1242" w:type="dxa"/>
            <w:vAlign w:val="center"/>
          </w:tcPr>
          <w:p w14:paraId="11CA000E"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lastRenderedPageBreak/>
              <w:t>3</w:t>
            </w:r>
          </w:p>
        </w:tc>
        <w:tc>
          <w:tcPr>
            <w:tcW w:w="2715" w:type="dxa"/>
            <w:vAlign w:val="center"/>
          </w:tcPr>
          <w:p w14:paraId="0D70CEF6" w14:textId="37D56B83" w:rsidR="00AC2A8D" w:rsidRPr="00D62B14" w:rsidRDefault="00AC2A8D" w:rsidP="00AC2A8D">
            <w:pPr>
              <w:jc w:val="center"/>
              <w:rPr>
                <w:rFonts w:ascii="GHEA Grapalat" w:hAnsi="GHEA Grapalat"/>
                <w:sz w:val="20"/>
                <w:szCs w:val="20"/>
              </w:rPr>
            </w:pPr>
            <w:r>
              <w:rPr>
                <w:rFonts w:ascii="GHEA Grapalat" w:hAnsi="GHEA Grapalat" w:cs="Calibri"/>
                <w:sz w:val="20"/>
                <w:szCs w:val="20"/>
              </w:rPr>
              <w:t>03211300</w:t>
            </w:r>
          </w:p>
        </w:tc>
        <w:tc>
          <w:tcPr>
            <w:tcW w:w="1559" w:type="dxa"/>
            <w:vAlign w:val="center"/>
          </w:tcPr>
          <w:p w14:paraId="3BC07DD9" w14:textId="10E08E20" w:rsidR="00AC2A8D" w:rsidRPr="00D62B14" w:rsidRDefault="00AC2A8D" w:rsidP="00AC2A8D">
            <w:pPr>
              <w:jc w:val="center"/>
              <w:rPr>
                <w:rFonts w:ascii="GHEA Grapalat" w:hAnsi="GHEA Grapalat"/>
                <w:sz w:val="20"/>
                <w:szCs w:val="20"/>
              </w:rPr>
            </w:pPr>
            <w:r w:rsidRPr="00D62B14">
              <w:rPr>
                <w:rFonts w:ascii="GHEA Grapalat" w:hAnsi="GHEA Grapalat"/>
              </w:rPr>
              <w:t>Рис</w:t>
            </w:r>
          </w:p>
        </w:tc>
        <w:tc>
          <w:tcPr>
            <w:tcW w:w="1187" w:type="dxa"/>
            <w:vAlign w:val="center"/>
          </w:tcPr>
          <w:p w14:paraId="62A8B670" w14:textId="27532400" w:rsidR="00AC2A8D" w:rsidRPr="00D62B14" w:rsidRDefault="00AC2A8D" w:rsidP="00AC2A8D">
            <w:pPr>
              <w:jc w:val="center"/>
              <w:rPr>
                <w:rFonts w:ascii="GHEA Grapalat" w:hAnsi="GHEA Grapalat"/>
                <w:sz w:val="20"/>
              </w:rPr>
            </w:pPr>
          </w:p>
        </w:tc>
        <w:tc>
          <w:tcPr>
            <w:tcW w:w="2205" w:type="dxa"/>
            <w:vAlign w:val="center"/>
          </w:tcPr>
          <w:p w14:paraId="7D6BC0E6" w14:textId="30C153B6" w:rsidR="00AC2A8D" w:rsidRPr="00D62B14" w:rsidRDefault="00AC2A8D" w:rsidP="00AC2A8D">
            <w:pPr>
              <w:jc w:val="center"/>
              <w:rPr>
                <w:rFonts w:ascii="GHEA Grapalat" w:hAnsi="GHEA Grapalat"/>
                <w:sz w:val="20"/>
                <w:lang w:val="hy-AM"/>
              </w:rPr>
            </w:pPr>
            <w:r w:rsidRPr="00D62B14">
              <w:rPr>
                <w:rFonts w:ascii="GHEA Grapalat" w:hAnsi="GHEA Grapalat"/>
                <w:sz w:val="20"/>
              </w:rPr>
              <w:t xml:space="preserve">Рис шлифованный высшего или высшего сорта, </w:t>
            </w:r>
            <w:proofErr w:type="spellStart"/>
            <w:r w:rsidRPr="00D62B14">
              <w:rPr>
                <w:rFonts w:ascii="GHEA Grapalat" w:hAnsi="GHEA Grapalat"/>
                <w:sz w:val="20"/>
              </w:rPr>
              <w:t>непропаренный</w:t>
            </w:r>
            <w:proofErr w:type="spellEnd"/>
            <w:r w:rsidRPr="00D62B14">
              <w:rPr>
                <w:rFonts w:ascii="GHEA Grapalat" w:hAnsi="GHEA Grapalat"/>
                <w:sz w:val="20"/>
              </w:rPr>
              <w:t xml:space="preserve">, белый, крупный, длиннозерный,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w:t>
            </w:r>
            <w:r w:rsidRPr="00D62B14">
              <w:rPr>
                <w:rFonts w:ascii="GHEA Grapalat" w:hAnsi="GHEA Grapalat"/>
                <w:sz w:val="20"/>
              </w:rPr>
              <w:lastRenderedPageBreak/>
              <w:t>маркировке и упаковке согласно статье 9 Закона Республики Армения «О безопасности пищевых продуктов» и Таможенного кодекса N 021/2011 и 022/2011.</w:t>
            </w:r>
          </w:p>
        </w:tc>
        <w:tc>
          <w:tcPr>
            <w:tcW w:w="1085" w:type="dxa"/>
            <w:vAlign w:val="center"/>
          </w:tcPr>
          <w:p w14:paraId="29D42C12" w14:textId="77777777" w:rsidR="00AC2A8D" w:rsidRPr="00D62B14" w:rsidRDefault="00AC2A8D" w:rsidP="00AC2A8D">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4BAB7366"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0B76E720"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6B8D6CA5" w14:textId="6EB390CD"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198</w:t>
            </w:r>
          </w:p>
        </w:tc>
        <w:tc>
          <w:tcPr>
            <w:tcW w:w="709" w:type="dxa"/>
            <w:vAlign w:val="center"/>
          </w:tcPr>
          <w:p w14:paraId="2B8DF4B9" w14:textId="53C82C63"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7FF21D91"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06654502" w14:textId="02FF68FB" w:rsidR="00AC2A8D" w:rsidRPr="00E21EA7"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AC2A8D" w:rsidRPr="00B138F3" w14:paraId="7B8629E7" w14:textId="77777777" w:rsidTr="00AC2A8D">
        <w:trPr>
          <w:trHeight w:val="246"/>
          <w:jc w:val="center"/>
        </w:trPr>
        <w:tc>
          <w:tcPr>
            <w:tcW w:w="1242" w:type="dxa"/>
            <w:vAlign w:val="center"/>
          </w:tcPr>
          <w:p w14:paraId="1E78E9A3"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t>4</w:t>
            </w:r>
          </w:p>
        </w:tc>
        <w:tc>
          <w:tcPr>
            <w:tcW w:w="2715" w:type="dxa"/>
            <w:vAlign w:val="center"/>
          </w:tcPr>
          <w:p w14:paraId="1FA7DDF8" w14:textId="006EE5A9"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03221110</w:t>
            </w:r>
          </w:p>
        </w:tc>
        <w:tc>
          <w:tcPr>
            <w:tcW w:w="1559" w:type="dxa"/>
            <w:vAlign w:val="center"/>
          </w:tcPr>
          <w:p w14:paraId="05FB3F13" w14:textId="11B90D63" w:rsidR="00AC2A8D" w:rsidRPr="00D62B14" w:rsidRDefault="00AC2A8D" w:rsidP="00AC2A8D">
            <w:pPr>
              <w:jc w:val="center"/>
              <w:rPr>
                <w:rFonts w:ascii="GHEA Grapalat" w:hAnsi="GHEA Grapalat"/>
                <w:sz w:val="20"/>
                <w:szCs w:val="20"/>
              </w:rPr>
            </w:pPr>
            <w:r w:rsidRPr="00D62B14">
              <w:rPr>
                <w:rFonts w:ascii="GHEA Grapalat" w:hAnsi="GHEA Grapalat"/>
              </w:rPr>
              <w:t>Морковь</w:t>
            </w:r>
          </w:p>
        </w:tc>
        <w:tc>
          <w:tcPr>
            <w:tcW w:w="1187" w:type="dxa"/>
            <w:vAlign w:val="center"/>
          </w:tcPr>
          <w:p w14:paraId="12AF766D" w14:textId="3B98D0C4" w:rsidR="00AC2A8D" w:rsidRPr="00D62B14" w:rsidRDefault="00AC2A8D" w:rsidP="00AC2A8D">
            <w:pPr>
              <w:jc w:val="center"/>
              <w:rPr>
                <w:rFonts w:ascii="GHEA Grapalat" w:hAnsi="GHEA Grapalat"/>
                <w:sz w:val="20"/>
              </w:rPr>
            </w:pPr>
          </w:p>
        </w:tc>
        <w:tc>
          <w:tcPr>
            <w:tcW w:w="2205" w:type="dxa"/>
            <w:vAlign w:val="center"/>
          </w:tcPr>
          <w:p w14:paraId="705EE1C0" w14:textId="03B542C4" w:rsidR="00AC2A8D" w:rsidRPr="00D62B14" w:rsidRDefault="00AC2A8D" w:rsidP="00AC2A8D">
            <w:pPr>
              <w:jc w:val="center"/>
              <w:rPr>
                <w:rFonts w:ascii="GHEA Grapalat" w:hAnsi="GHEA Grapalat"/>
                <w:sz w:val="20"/>
              </w:rPr>
            </w:pPr>
            <w:r w:rsidRPr="00D62B14">
              <w:rPr>
                <w:rFonts w:ascii="GHEA Grapalat" w:hAnsi="GHEA Grapalat"/>
                <w:sz w:val="20"/>
              </w:rPr>
              <w:t>ГОСТ 32284-2013, морковь столовая свежая обычных и высших сортов. Безопасность и маркировка в соответствии со статьей 9 Закона РА «О безопасности пищевых продуктов».</w:t>
            </w:r>
          </w:p>
        </w:tc>
        <w:tc>
          <w:tcPr>
            <w:tcW w:w="1085" w:type="dxa"/>
            <w:vAlign w:val="center"/>
          </w:tcPr>
          <w:p w14:paraId="03077EC3"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t>кг</w:t>
            </w:r>
          </w:p>
        </w:tc>
        <w:tc>
          <w:tcPr>
            <w:tcW w:w="1559" w:type="dxa"/>
            <w:vAlign w:val="center"/>
          </w:tcPr>
          <w:p w14:paraId="5196A3A1" w14:textId="77777777" w:rsidR="00AC2A8D" w:rsidRPr="00D62B14" w:rsidRDefault="00AC2A8D" w:rsidP="00AC2A8D">
            <w:pPr>
              <w:jc w:val="center"/>
              <w:rPr>
                <w:rFonts w:ascii="GHEA Grapalat" w:hAnsi="GHEA Grapalat"/>
                <w:sz w:val="20"/>
                <w:szCs w:val="20"/>
              </w:rPr>
            </w:pPr>
          </w:p>
        </w:tc>
        <w:tc>
          <w:tcPr>
            <w:tcW w:w="1134" w:type="dxa"/>
            <w:vAlign w:val="center"/>
          </w:tcPr>
          <w:p w14:paraId="1B103873" w14:textId="77777777" w:rsidR="00AC2A8D" w:rsidRPr="00D62B14" w:rsidRDefault="00AC2A8D" w:rsidP="00AC2A8D">
            <w:pPr>
              <w:jc w:val="center"/>
              <w:rPr>
                <w:rFonts w:ascii="GHEA Grapalat" w:hAnsi="GHEA Grapalat"/>
                <w:sz w:val="20"/>
                <w:szCs w:val="20"/>
              </w:rPr>
            </w:pPr>
          </w:p>
        </w:tc>
        <w:tc>
          <w:tcPr>
            <w:tcW w:w="850" w:type="dxa"/>
            <w:vAlign w:val="center"/>
          </w:tcPr>
          <w:p w14:paraId="58525FE7" w14:textId="64459F5A"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122</w:t>
            </w:r>
          </w:p>
        </w:tc>
        <w:tc>
          <w:tcPr>
            <w:tcW w:w="709" w:type="dxa"/>
            <w:vAlign w:val="center"/>
          </w:tcPr>
          <w:p w14:paraId="6B360FBC" w14:textId="74C99048"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140691F1"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B197ABA" w14:textId="77363636" w:rsidR="00AC2A8D" w:rsidRPr="00E21EA7"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AC2A8D" w:rsidRPr="00B138F3" w14:paraId="7CB329E1" w14:textId="77777777" w:rsidTr="00AC2A8D">
        <w:trPr>
          <w:trHeight w:val="246"/>
          <w:jc w:val="center"/>
        </w:trPr>
        <w:tc>
          <w:tcPr>
            <w:tcW w:w="1242" w:type="dxa"/>
            <w:vAlign w:val="center"/>
          </w:tcPr>
          <w:p w14:paraId="6502782E"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t>5</w:t>
            </w:r>
          </w:p>
        </w:tc>
        <w:tc>
          <w:tcPr>
            <w:tcW w:w="2715" w:type="dxa"/>
            <w:vAlign w:val="center"/>
          </w:tcPr>
          <w:p w14:paraId="2AC960E4" w14:textId="2B8CD423"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15331151</w:t>
            </w:r>
          </w:p>
        </w:tc>
        <w:tc>
          <w:tcPr>
            <w:tcW w:w="1559" w:type="dxa"/>
            <w:vAlign w:val="center"/>
          </w:tcPr>
          <w:p w14:paraId="0A96DF0D" w14:textId="03434571" w:rsidR="00AC2A8D" w:rsidRPr="00D62B14" w:rsidRDefault="00AC2A8D" w:rsidP="00AC2A8D">
            <w:pPr>
              <w:jc w:val="center"/>
              <w:rPr>
                <w:rFonts w:ascii="GHEA Grapalat" w:hAnsi="GHEA Grapalat"/>
                <w:sz w:val="20"/>
                <w:szCs w:val="20"/>
              </w:rPr>
            </w:pPr>
            <w:r w:rsidRPr="00D62B14">
              <w:rPr>
                <w:rFonts w:ascii="GHEA Grapalat" w:hAnsi="GHEA Grapalat"/>
              </w:rPr>
              <w:t>Фасоль целая</w:t>
            </w:r>
          </w:p>
        </w:tc>
        <w:tc>
          <w:tcPr>
            <w:tcW w:w="1187" w:type="dxa"/>
            <w:vAlign w:val="center"/>
          </w:tcPr>
          <w:p w14:paraId="58F7AF7E" w14:textId="708DD4F4" w:rsidR="00AC2A8D" w:rsidRPr="00D62B14" w:rsidRDefault="00AC2A8D" w:rsidP="00AC2A8D">
            <w:pPr>
              <w:jc w:val="center"/>
              <w:rPr>
                <w:rFonts w:ascii="GHEA Grapalat" w:hAnsi="GHEA Grapalat"/>
                <w:sz w:val="20"/>
              </w:rPr>
            </w:pPr>
          </w:p>
        </w:tc>
        <w:tc>
          <w:tcPr>
            <w:tcW w:w="2205" w:type="dxa"/>
            <w:vAlign w:val="center"/>
          </w:tcPr>
          <w:p w14:paraId="31145056" w14:textId="5BCEFDEB" w:rsidR="00AC2A8D" w:rsidRPr="00D62B14" w:rsidRDefault="00AC2A8D" w:rsidP="00AC2A8D">
            <w:pPr>
              <w:jc w:val="center"/>
              <w:rPr>
                <w:rFonts w:ascii="GHEA Grapalat" w:hAnsi="GHEA Grapalat"/>
                <w:sz w:val="20"/>
              </w:rPr>
            </w:pPr>
            <w:r w:rsidRPr="00D62B14">
              <w:rPr>
                <w:rFonts w:ascii="GHEA Grapalat" w:hAnsi="GHEA Grapalat"/>
                <w:sz w:val="20"/>
              </w:rPr>
              <w:t xml:space="preserve">ГОСТ 7758-2020, Фасоль пищевая, цветная, твердая, ярко окрашенная, сухая, влажностью не более 15%. </w:t>
            </w:r>
            <w:r w:rsidRPr="00D62B14">
              <w:rPr>
                <w:rFonts w:ascii="GHEA Grapalat" w:hAnsi="GHEA Grapalat"/>
                <w:sz w:val="20"/>
              </w:rPr>
              <w:lastRenderedPageBreak/>
              <w:t>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735ACBBB"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7D46B2A0" w14:textId="77777777" w:rsidR="00AC2A8D" w:rsidRPr="00D62B14" w:rsidRDefault="00AC2A8D" w:rsidP="00AC2A8D">
            <w:pPr>
              <w:jc w:val="center"/>
              <w:rPr>
                <w:rFonts w:ascii="GHEA Grapalat" w:hAnsi="GHEA Grapalat"/>
                <w:sz w:val="20"/>
                <w:szCs w:val="20"/>
              </w:rPr>
            </w:pPr>
          </w:p>
        </w:tc>
        <w:tc>
          <w:tcPr>
            <w:tcW w:w="1134" w:type="dxa"/>
            <w:vAlign w:val="center"/>
          </w:tcPr>
          <w:p w14:paraId="1C3FA155" w14:textId="77777777" w:rsidR="00AC2A8D" w:rsidRPr="00D62B14" w:rsidRDefault="00AC2A8D" w:rsidP="00AC2A8D">
            <w:pPr>
              <w:jc w:val="center"/>
              <w:rPr>
                <w:rFonts w:ascii="GHEA Grapalat" w:hAnsi="GHEA Grapalat"/>
                <w:sz w:val="20"/>
                <w:szCs w:val="20"/>
              </w:rPr>
            </w:pPr>
          </w:p>
        </w:tc>
        <w:tc>
          <w:tcPr>
            <w:tcW w:w="850" w:type="dxa"/>
            <w:vAlign w:val="center"/>
          </w:tcPr>
          <w:p w14:paraId="501D016F" w14:textId="1F696419"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83</w:t>
            </w:r>
          </w:p>
        </w:tc>
        <w:tc>
          <w:tcPr>
            <w:tcW w:w="709" w:type="dxa"/>
            <w:vAlign w:val="center"/>
          </w:tcPr>
          <w:p w14:paraId="03CCEB13" w14:textId="6A30A57B"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6762F305"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A11ECB8" w14:textId="7C12D204"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финансовых средств, </w:t>
            </w:r>
            <w:r w:rsidRPr="002C77B7">
              <w:rPr>
                <w:rFonts w:ascii="GHEA Grapalat" w:hAnsi="GHEA Grapalat"/>
                <w:sz w:val="20"/>
                <w:szCs w:val="20"/>
              </w:rPr>
              <w:lastRenderedPageBreak/>
              <w:t>после вступления в силу соглашения, заключаемого между сторонами, — до 25.05.2026.</w:t>
            </w:r>
          </w:p>
        </w:tc>
      </w:tr>
      <w:tr w:rsidR="00AC2A8D" w:rsidRPr="00B138F3" w14:paraId="14A6942B" w14:textId="77777777" w:rsidTr="00AC2A8D">
        <w:trPr>
          <w:trHeight w:val="246"/>
          <w:jc w:val="center"/>
        </w:trPr>
        <w:tc>
          <w:tcPr>
            <w:tcW w:w="1242" w:type="dxa"/>
            <w:vAlign w:val="center"/>
          </w:tcPr>
          <w:p w14:paraId="005A912E"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lastRenderedPageBreak/>
              <w:t>6</w:t>
            </w:r>
          </w:p>
        </w:tc>
        <w:tc>
          <w:tcPr>
            <w:tcW w:w="2715" w:type="dxa"/>
            <w:vAlign w:val="center"/>
          </w:tcPr>
          <w:p w14:paraId="2D804FAE" w14:textId="75E56A8F"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03222128</w:t>
            </w:r>
          </w:p>
        </w:tc>
        <w:tc>
          <w:tcPr>
            <w:tcW w:w="1559" w:type="dxa"/>
            <w:vAlign w:val="center"/>
          </w:tcPr>
          <w:p w14:paraId="2E7D8202" w14:textId="46CBB58D" w:rsidR="00AC2A8D" w:rsidRPr="00D62B14" w:rsidRDefault="00AC2A8D" w:rsidP="00AC2A8D">
            <w:pPr>
              <w:jc w:val="center"/>
              <w:rPr>
                <w:rFonts w:ascii="GHEA Grapalat" w:hAnsi="GHEA Grapalat"/>
                <w:sz w:val="20"/>
                <w:szCs w:val="20"/>
              </w:rPr>
            </w:pPr>
            <w:r w:rsidRPr="00D62B14">
              <w:rPr>
                <w:rFonts w:ascii="GHEA Grapalat" w:hAnsi="GHEA Grapalat"/>
              </w:rPr>
              <w:t>Яблоко</w:t>
            </w:r>
          </w:p>
        </w:tc>
        <w:tc>
          <w:tcPr>
            <w:tcW w:w="1187" w:type="dxa"/>
            <w:vAlign w:val="center"/>
          </w:tcPr>
          <w:p w14:paraId="1FF146A5" w14:textId="0C2F881C" w:rsidR="00AC2A8D" w:rsidRPr="00D62B14" w:rsidRDefault="00AC2A8D" w:rsidP="00AC2A8D">
            <w:pPr>
              <w:jc w:val="center"/>
              <w:rPr>
                <w:rFonts w:ascii="GHEA Grapalat" w:hAnsi="GHEA Grapalat"/>
                <w:sz w:val="20"/>
              </w:rPr>
            </w:pPr>
          </w:p>
        </w:tc>
        <w:tc>
          <w:tcPr>
            <w:tcW w:w="2205" w:type="dxa"/>
            <w:vAlign w:val="center"/>
          </w:tcPr>
          <w:p w14:paraId="062FD919" w14:textId="2EEFFA5D" w:rsidR="00AC2A8D" w:rsidRPr="00D62B14" w:rsidRDefault="00AC2A8D" w:rsidP="00AC2A8D">
            <w:pPr>
              <w:jc w:val="center"/>
              <w:rPr>
                <w:rFonts w:ascii="GHEA Grapalat" w:hAnsi="GHEA Grapalat"/>
                <w:sz w:val="20"/>
              </w:rPr>
            </w:pPr>
            <w:r w:rsidRPr="00D62B14">
              <w:rPr>
                <w:rFonts w:ascii="GHEA Grapalat" w:hAnsi="GHEA Grapalat"/>
                <w:sz w:val="20"/>
              </w:rPr>
              <w:t xml:space="preserve">ГОСТ 34314-2017, яблоки свежие, группа плодов I, разные сорта Армении, узкие, диаметр не менее 5 см, безопасность и маркировка в соответствии со статьей 9 Закона Республики Армения </w:t>
            </w:r>
            <w:r w:rsidRPr="00D62B14">
              <w:rPr>
                <w:rFonts w:ascii="GHEA Grapalat" w:hAnsi="GHEA Grapalat"/>
                <w:sz w:val="20"/>
              </w:rPr>
              <w:lastRenderedPageBreak/>
              <w:t>«О безопасности пищевых продуктов»</w:t>
            </w:r>
          </w:p>
        </w:tc>
        <w:tc>
          <w:tcPr>
            <w:tcW w:w="1085" w:type="dxa"/>
            <w:vAlign w:val="center"/>
          </w:tcPr>
          <w:p w14:paraId="74A84D8D"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77B40046" w14:textId="77777777" w:rsidR="00AC2A8D" w:rsidRPr="00D62B14" w:rsidRDefault="00AC2A8D" w:rsidP="00AC2A8D">
            <w:pPr>
              <w:jc w:val="center"/>
              <w:rPr>
                <w:rFonts w:ascii="GHEA Grapalat" w:hAnsi="GHEA Grapalat"/>
                <w:sz w:val="20"/>
                <w:szCs w:val="20"/>
              </w:rPr>
            </w:pPr>
          </w:p>
        </w:tc>
        <w:tc>
          <w:tcPr>
            <w:tcW w:w="1134" w:type="dxa"/>
            <w:vAlign w:val="center"/>
          </w:tcPr>
          <w:p w14:paraId="4F7B668E" w14:textId="77777777" w:rsidR="00AC2A8D" w:rsidRPr="00D62B14" w:rsidRDefault="00AC2A8D" w:rsidP="00AC2A8D">
            <w:pPr>
              <w:jc w:val="center"/>
              <w:rPr>
                <w:rFonts w:ascii="GHEA Grapalat" w:hAnsi="GHEA Grapalat"/>
                <w:sz w:val="20"/>
                <w:szCs w:val="20"/>
              </w:rPr>
            </w:pPr>
          </w:p>
        </w:tc>
        <w:tc>
          <w:tcPr>
            <w:tcW w:w="850" w:type="dxa"/>
            <w:vAlign w:val="center"/>
          </w:tcPr>
          <w:p w14:paraId="4C1A296E" w14:textId="77DFD37F"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825</w:t>
            </w:r>
          </w:p>
        </w:tc>
        <w:tc>
          <w:tcPr>
            <w:tcW w:w="709" w:type="dxa"/>
            <w:vAlign w:val="center"/>
          </w:tcPr>
          <w:p w14:paraId="22B4449E" w14:textId="014D030B"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78B92B33"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72BB4081" w14:textId="71753796"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финансовых средств, после вступления в силу соглашения, </w:t>
            </w:r>
            <w:r w:rsidRPr="002C77B7">
              <w:rPr>
                <w:rFonts w:ascii="GHEA Grapalat" w:hAnsi="GHEA Grapalat"/>
                <w:sz w:val="20"/>
                <w:szCs w:val="20"/>
              </w:rPr>
              <w:lastRenderedPageBreak/>
              <w:t>заключаемого между сторонами, — до 25.05.2026.</w:t>
            </w:r>
          </w:p>
        </w:tc>
      </w:tr>
      <w:tr w:rsidR="00AC2A8D" w:rsidRPr="00B138F3" w14:paraId="70596E21" w14:textId="77777777" w:rsidTr="00AC2A8D">
        <w:trPr>
          <w:trHeight w:val="246"/>
          <w:jc w:val="center"/>
        </w:trPr>
        <w:tc>
          <w:tcPr>
            <w:tcW w:w="1242" w:type="dxa"/>
            <w:vAlign w:val="center"/>
          </w:tcPr>
          <w:p w14:paraId="558F0079"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lastRenderedPageBreak/>
              <w:t>7</w:t>
            </w:r>
          </w:p>
        </w:tc>
        <w:tc>
          <w:tcPr>
            <w:tcW w:w="2715" w:type="dxa"/>
            <w:vAlign w:val="center"/>
          </w:tcPr>
          <w:p w14:paraId="6A120D67" w14:textId="15CCE210"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03221410</w:t>
            </w:r>
          </w:p>
        </w:tc>
        <w:tc>
          <w:tcPr>
            <w:tcW w:w="1559" w:type="dxa"/>
            <w:vAlign w:val="center"/>
          </w:tcPr>
          <w:p w14:paraId="51991464" w14:textId="1000B03B" w:rsidR="00AC2A8D" w:rsidRPr="00D62B14" w:rsidRDefault="00AC2A8D" w:rsidP="00AC2A8D">
            <w:pPr>
              <w:jc w:val="center"/>
              <w:rPr>
                <w:rFonts w:ascii="GHEA Grapalat" w:hAnsi="GHEA Grapalat"/>
                <w:sz w:val="20"/>
                <w:szCs w:val="20"/>
              </w:rPr>
            </w:pPr>
            <w:r w:rsidRPr="00D62B14">
              <w:rPr>
                <w:rFonts w:ascii="GHEA Grapalat" w:hAnsi="GHEA Grapalat"/>
              </w:rPr>
              <w:t>Капуста</w:t>
            </w:r>
          </w:p>
        </w:tc>
        <w:tc>
          <w:tcPr>
            <w:tcW w:w="1187" w:type="dxa"/>
            <w:vAlign w:val="center"/>
          </w:tcPr>
          <w:p w14:paraId="78B01059" w14:textId="16854A34" w:rsidR="00AC2A8D" w:rsidRPr="00D62B14" w:rsidRDefault="00AC2A8D" w:rsidP="00AC2A8D">
            <w:pPr>
              <w:jc w:val="center"/>
              <w:rPr>
                <w:rFonts w:ascii="GHEA Grapalat" w:hAnsi="GHEA Grapalat"/>
                <w:sz w:val="20"/>
              </w:rPr>
            </w:pPr>
          </w:p>
        </w:tc>
        <w:tc>
          <w:tcPr>
            <w:tcW w:w="2205" w:type="dxa"/>
            <w:vAlign w:val="center"/>
          </w:tcPr>
          <w:p w14:paraId="1570263D" w14:textId="47647B08" w:rsidR="00AC2A8D" w:rsidRPr="00D62B14" w:rsidRDefault="00AC2A8D" w:rsidP="00AC2A8D">
            <w:pPr>
              <w:jc w:val="center"/>
              <w:rPr>
                <w:rFonts w:ascii="GHEA Grapalat" w:hAnsi="GHEA Grapalat"/>
                <w:sz w:val="20"/>
              </w:rPr>
            </w:pPr>
            <w:r w:rsidRPr="00D62B14">
              <w:rPr>
                <w:rFonts w:ascii="GHEA Grapalat" w:hAnsi="GHEA Grapalat"/>
                <w:sz w:val="20"/>
              </w:rPr>
              <w:t>ГОСТ 7967-2015, Капуста краснокочанная свежая. Свежая капуста по сроку созревания подразделяется на следующие виды: ранняя, среднеспелая и поздняя. Внешний вид: кочаны свежие, целые, чистые, здоровые, полностью сформировавшиеся,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w:t>
            </w:r>
            <w:r w:rsidRPr="00D62B14">
              <w:rPr>
                <w:rFonts w:ascii="GHEA Grapalat" w:hAnsi="GHEA Grapalat"/>
                <w:sz w:val="20"/>
              </w:rPr>
              <w:lastRenderedPageBreak/>
              <w:t>ми вредителями, иметь маркировку, механические повреждения, трещины, подмороженные, должны быть полностью сформированными, твердыми,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0A77A80A"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2B762BC0" w14:textId="77777777" w:rsidR="00AC2A8D" w:rsidRPr="00D62B14" w:rsidRDefault="00AC2A8D" w:rsidP="00AC2A8D">
            <w:pPr>
              <w:jc w:val="center"/>
              <w:rPr>
                <w:rFonts w:ascii="GHEA Grapalat" w:hAnsi="GHEA Grapalat"/>
                <w:sz w:val="20"/>
                <w:szCs w:val="20"/>
              </w:rPr>
            </w:pPr>
          </w:p>
        </w:tc>
        <w:tc>
          <w:tcPr>
            <w:tcW w:w="1134" w:type="dxa"/>
            <w:vAlign w:val="center"/>
          </w:tcPr>
          <w:p w14:paraId="6F792D5A" w14:textId="77777777" w:rsidR="00AC2A8D" w:rsidRPr="00D62B14" w:rsidRDefault="00AC2A8D" w:rsidP="00AC2A8D">
            <w:pPr>
              <w:jc w:val="center"/>
              <w:rPr>
                <w:rFonts w:ascii="GHEA Grapalat" w:hAnsi="GHEA Grapalat"/>
                <w:sz w:val="20"/>
                <w:szCs w:val="20"/>
              </w:rPr>
            </w:pPr>
          </w:p>
        </w:tc>
        <w:tc>
          <w:tcPr>
            <w:tcW w:w="850" w:type="dxa"/>
            <w:vAlign w:val="center"/>
          </w:tcPr>
          <w:p w14:paraId="16CDD646" w14:textId="7D5A1D6C"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561</w:t>
            </w:r>
          </w:p>
        </w:tc>
        <w:tc>
          <w:tcPr>
            <w:tcW w:w="709" w:type="dxa"/>
            <w:vAlign w:val="center"/>
          </w:tcPr>
          <w:p w14:paraId="71A20994" w14:textId="2D08F157"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70565DE9"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C5DAA42" w14:textId="60ECD4E1" w:rsidR="00AC2A8D" w:rsidRPr="00E21EA7"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AC2A8D" w:rsidRPr="00B138F3" w14:paraId="3527C25A" w14:textId="77777777" w:rsidTr="00AC2A8D">
        <w:trPr>
          <w:trHeight w:val="246"/>
          <w:jc w:val="center"/>
        </w:trPr>
        <w:tc>
          <w:tcPr>
            <w:tcW w:w="1242" w:type="dxa"/>
            <w:vAlign w:val="center"/>
          </w:tcPr>
          <w:p w14:paraId="31E2E51F"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t>8</w:t>
            </w:r>
          </w:p>
        </w:tc>
        <w:tc>
          <w:tcPr>
            <w:tcW w:w="2715" w:type="dxa"/>
            <w:vAlign w:val="center"/>
          </w:tcPr>
          <w:p w14:paraId="687C96EC" w14:textId="2E4BD52C" w:rsidR="00AC2A8D" w:rsidRPr="00D62B14" w:rsidRDefault="00AC2A8D" w:rsidP="00AC2A8D">
            <w:pPr>
              <w:jc w:val="center"/>
              <w:rPr>
                <w:rFonts w:ascii="GHEA Grapalat" w:hAnsi="GHEA Grapalat"/>
                <w:sz w:val="20"/>
                <w:szCs w:val="20"/>
              </w:rPr>
            </w:pPr>
            <w:r>
              <w:rPr>
                <w:rFonts w:ascii="GHEA Grapalat" w:hAnsi="GHEA Grapalat" w:cs="Calibri"/>
                <w:sz w:val="20"/>
                <w:szCs w:val="20"/>
              </w:rPr>
              <w:t>03221100</w:t>
            </w:r>
          </w:p>
        </w:tc>
        <w:tc>
          <w:tcPr>
            <w:tcW w:w="1559" w:type="dxa"/>
            <w:vAlign w:val="center"/>
          </w:tcPr>
          <w:p w14:paraId="0EB6D293" w14:textId="05756EED" w:rsidR="00AC2A8D" w:rsidRPr="00D62B14" w:rsidRDefault="00AC2A8D" w:rsidP="00AC2A8D">
            <w:pPr>
              <w:jc w:val="center"/>
              <w:rPr>
                <w:rFonts w:ascii="GHEA Grapalat" w:hAnsi="GHEA Grapalat"/>
                <w:sz w:val="20"/>
                <w:szCs w:val="20"/>
              </w:rPr>
            </w:pPr>
            <w:r w:rsidRPr="00D62B14">
              <w:rPr>
                <w:rFonts w:ascii="GHEA Grapalat" w:hAnsi="GHEA Grapalat"/>
              </w:rPr>
              <w:t>Говядина</w:t>
            </w:r>
          </w:p>
        </w:tc>
        <w:tc>
          <w:tcPr>
            <w:tcW w:w="1187" w:type="dxa"/>
            <w:vAlign w:val="center"/>
          </w:tcPr>
          <w:p w14:paraId="16B90807" w14:textId="127C70EE" w:rsidR="00AC2A8D" w:rsidRPr="00D62B14" w:rsidRDefault="00AC2A8D" w:rsidP="00AC2A8D">
            <w:pPr>
              <w:jc w:val="center"/>
              <w:rPr>
                <w:rFonts w:ascii="GHEA Grapalat" w:hAnsi="GHEA Grapalat"/>
                <w:sz w:val="20"/>
              </w:rPr>
            </w:pPr>
          </w:p>
        </w:tc>
        <w:tc>
          <w:tcPr>
            <w:tcW w:w="2205" w:type="dxa"/>
            <w:vAlign w:val="center"/>
          </w:tcPr>
          <w:p w14:paraId="6F924482" w14:textId="74D0B30D" w:rsidR="00AC2A8D" w:rsidRPr="00D62B14" w:rsidRDefault="00AC2A8D" w:rsidP="00AC2A8D">
            <w:pPr>
              <w:jc w:val="center"/>
              <w:rPr>
                <w:rFonts w:ascii="GHEA Grapalat" w:hAnsi="GHEA Grapalat"/>
                <w:sz w:val="20"/>
              </w:rPr>
            </w:pPr>
            <w:r w:rsidRPr="00D62B14">
              <w:rPr>
                <w:rFonts w:ascii="GHEA Grapalat" w:hAnsi="GHEA Grapalat"/>
                <w:sz w:val="20"/>
              </w:rPr>
              <w:t xml:space="preserve">ГОСТ 32285-2013, Свекла столовая свежая. Корнеплоды свежие, целые, без болезней, сухие, незагрязненные, без трещин и повреждений. Внутренняя </w:t>
            </w:r>
            <w:r w:rsidRPr="00D62B14">
              <w:rPr>
                <w:rFonts w:ascii="GHEA Grapalat" w:hAnsi="GHEA Grapalat"/>
                <w:sz w:val="20"/>
              </w:rPr>
              <w:lastRenderedPageBreak/>
              <w:t>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но не более 5% от общего количества. Количество почвы, прилипшей к корнеплодам,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595B26E3"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18EFAF74" w14:textId="77777777" w:rsidR="00AC2A8D" w:rsidRPr="00D62B14" w:rsidRDefault="00AC2A8D" w:rsidP="00AC2A8D">
            <w:pPr>
              <w:jc w:val="center"/>
              <w:rPr>
                <w:rFonts w:ascii="GHEA Grapalat" w:hAnsi="GHEA Grapalat"/>
                <w:sz w:val="20"/>
                <w:szCs w:val="20"/>
              </w:rPr>
            </w:pPr>
          </w:p>
        </w:tc>
        <w:tc>
          <w:tcPr>
            <w:tcW w:w="1134" w:type="dxa"/>
            <w:vAlign w:val="center"/>
          </w:tcPr>
          <w:p w14:paraId="3E2AB894" w14:textId="77777777" w:rsidR="00AC2A8D" w:rsidRPr="00D62B14" w:rsidRDefault="00AC2A8D" w:rsidP="00AC2A8D">
            <w:pPr>
              <w:jc w:val="center"/>
              <w:rPr>
                <w:rFonts w:ascii="GHEA Grapalat" w:hAnsi="GHEA Grapalat"/>
                <w:sz w:val="20"/>
                <w:szCs w:val="20"/>
              </w:rPr>
            </w:pPr>
          </w:p>
        </w:tc>
        <w:tc>
          <w:tcPr>
            <w:tcW w:w="850" w:type="dxa"/>
            <w:vAlign w:val="center"/>
          </w:tcPr>
          <w:p w14:paraId="07F7CB87" w14:textId="616B0088"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74</w:t>
            </w:r>
          </w:p>
        </w:tc>
        <w:tc>
          <w:tcPr>
            <w:tcW w:w="709" w:type="dxa"/>
            <w:vAlign w:val="center"/>
          </w:tcPr>
          <w:p w14:paraId="4847B1A4" w14:textId="0E4AE59E"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0176B1E1"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4192BB49" w14:textId="030D0050"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финансовых средств, после вступления в силу </w:t>
            </w:r>
            <w:r w:rsidRPr="002C77B7">
              <w:rPr>
                <w:rFonts w:ascii="GHEA Grapalat" w:hAnsi="GHEA Grapalat"/>
                <w:sz w:val="20"/>
                <w:szCs w:val="20"/>
              </w:rPr>
              <w:lastRenderedPageBreak/>
              <w:t>соглашения, заключаемого между сторонами, — до 25.05.2026.</w:t>
            </w:r>
          </w:p>
        </w:tc>
      </w:tr>
      <w:tr w:rsidR="00AC2A8D" w:rsidRPr="00B138F3" w14:paraId="57695E10" w14:textId="77777777" w:rsidTr="00AC2A8D">
        <w:trPr>
          <w:trHeight w:val="246"/>
          <w:jc w:val="center"/>
        </w:trPr>
        <w:tc>
          <w:tcPr>
            <w:tcW w:w="1242" w:type="dxa"/>
            <w:vAlign w:val="center"/>
          </w:tcPr>
          <w:p w14:paraId="5157CC0A" w14:textId="77777777" w:rsidR="00AC2A8D" w:rsidRPr="00DD2F5B" w:rsidRDefault="00AC2A8D" w:rsidP="00AC2A8D">
            <w:pPr>
              <w:widowControl w:val="0"/>
              <w:jc w:val="center"/>
              <w:rPr>
                <w:rFonts w:ascii="GHEA Grapalat" w:hAnsi="GHEA Grapalat"/>
                <w:sz w:val="16"/>
                <w:szCs w:val="16"/>
                <w:lang w:val="hy-AM"/>
              </w:rPr>
            </w:pPr>
            <w:r>
              <w:rPr>
                <w:rFonts w:ascii="GHEA Grapalat" w:hAnsi="GHEA Grapalat"/>
                <w:sz w:val="16"/>
                <w:szCs w:val="16"/>
                <w:lang w:val="hy-AM"/>
              </w:rPr>
              <w:lastRenderedPageBreak/>
              <w:t>9</w:t>
            </w:r>
          </w:p>
        </w:tc>
        <w:tc>
          <w:tcPr>
            <w:tcW w:w="2715" w:type="dxa"/>
            <w:vAlign w:val="center"/>
          </w:tcPr>
          <w:p w14:paraId="303B7134" w14:textId="1540B527"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15311100</w:t>
            </w:r>
          </w:p>
        </w:tc>
        <w:tc>
          <w:tcPr>
            <w:tcW w:w="1559" w:type="dxa"/>
            <w:vAlign w:val="center"/>
          </w:tcPr>
          <w:p w14:paraId="73729BFF" w14:textId="052D2303" w:rsidR="00AC2A8D" w:rsidRPr="00D62B14" w:rsidRDefault="00AC2A8D" w:rsidP="00AC2A8D">
            <w:pPr>
              <w:jc w:val="center"/>
              <w:rPr>
                <w:rFonts w:ascii="GHEA Grapalat" w:hAnsi="GHEA Grapalat"/>
                <w:sz w:val="20"/>
                <w:szCs w:val="20"/>
              </w:rPr>
            </w:pPr>
            <w:r w:rsidRPr="00D62B14">
              <w:rPr>
                <w:rFonts w:ascii="GHEA Grapalat" w:hAnsi="GHEA Grapalat"/>
              </w:rPr>
              <w:t>Картофель</w:t>
            </w:r>
          </w:p>
        </w:tc>
        <w:tc>
          <w:tcPr>
            <w:tcW w:w="1187" w:type="dxa"/>
            <w:vAlign w:val="center"/>
          </w:tcPr>
          <w:p w14:paraId="0ED78A1D" w14:textId="4B050B3D" w:rsidR="00AC2A8D" w:rsidRPr="00D62B14" w:rsidRDefault="00AC2A8D" w:rsidP="00AC2A8D">
            <w:pPr>
              <w:jc w:val="center"/>
              <w:rPr>
                <w:rFonts w:ascii="GHEA Grapalat" w:hAnsi="GHEA Grapalat"/>
                <w:sz w:val="20"/>
              </w:rPr>
            </w:pPr>
          </w:p>
        </w:tc>
        <w:tc>
          <w:tcPr>
            <w:tcW w:w="2205" w:type="dxa"/>
            <w:vAlign w:val="center"/>
          </w:tcPr>
          <w:p w14:paraId="7DDA3367" w14:textId="0571EF10" w:rsidR="00AC2A8D" w:rsidRPr="00D62B14" w:rsidRDefault="00AC2A8D" w:rsidP="00AC2A8D">
            <w:pPr>
              <w:jc w:val="center"/>
              <w:rPr>
                <w:rFonts w:ascii="GHEA Grapalat" w:hAnsi="GHEA Grapalat"/>
                <w:sz w:val="20"/>
              </w:rPr>
            </w:pPr>
            <w:r w:rsidRPr="00D62B14">
              <w:rPr>
                <w:rFonts w:ascii="GHEA Grapalat" w:hAnsi="GHEA Grapalat"/>
                <w:sz w:val="20"/>
              </w:rPr>
              <w:t xml:space="preserve">ГОСТ 7176-2017, Картофель продовольственный, </w:t>
            </w:r>
            <w:r w:rsidRPr="00D62B14">
              <w:rPr>
                <w:rFonts w:ascii="GHEA Grapalat" w:hAnsi="GHEA Grapalat"/>
                <w:sz w:val="20"/>
              </w:rPr>
              <w:lastRenderedPageBreak/>
              <w:t>Раннеспелый и позднеспелый, тип I, не повреждённый морозом, без повреждений, округло-овальный 4 см, 5%, удлинённый 3,5 см, 5%, округло-овальный (4-5) см 20%, удлинённый (4-4,5) см 20%, округло-овальный (5-6 см) 55%, удлинённый (5-5,5) см 55%, округло-овальный (6-7) см 20%, удлинённый (6-6,5) см 20%. Сортовая чистота - не менее 90%. Безопасность и маркировка - в соответствии со статьёй 9 Закона РА «О безопасности пищевых продуктов».</w:t>
            </w:r>
          </w:p>
        </w:tc>
        <w:tc>
          <w:tcPr>
            <w:tcW w:w="1085" w:type="dxa"/>
            <w:vAlign w:val="center"/>
          </w:tcPr>
          <w:p w14:paraId="36F2F173"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2125AC82" w14:textId="77777777" w:rsidR="00AC2A8D" w:rsidRPr="00D62B14" w:rsidRDefault="00AC2A8D" w:rsidP="00AC2A8D">
            <w:pPr>
              <w:jc w:val="center"/>
              <w:rPr>
                <w:rFonts w:ascii="GHEA Grapalat" w:hAnsi="GHEA Grapalat"/>
                <w:sz w:val="20"/>
                <w:szCs w:val="20"/>
              </w:rPr>
            </w:pPr>
          </w:p>
        </w:tc>
        <w:tc>
          <w:tcPr>
            <w:tcW w:w="1134" w:type="dxa"/>
            <w:vAlign w:val="center"/>
          </w:tcPr>
          <w:p w14:paraId="3D57C800" w14:textId="77777777" w:rsidR="00AC2A8D" w:rsidRPr="00D62B14" w:rsidRDefault="00AC2A8D" w:rsidP="00AC2A8D">
            <w:pPr>
              <w:jc w:val="center"/>
              <w:rPr>
                <w:rFonts w:ascii="GHEA Grapalat" w:hAnsi="GHEA Grapalat"/>
                <w:sz w:val="20"/>
                <w:szCs w:val="20"/>
              </w:rPr>
            </w:pPr>
          </w:p>
        </w:tc>
        <w:tc>
          <w:tcPr>
            <w:tcW w:w="850" w:type="dxa"/>
            <w:vAlign w:val="center"/>
          </w:tcPr>
          <w:p w14:paraId="6BA07A7E" w14:textId="6357B5C0"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132</w:t>
            </w:r>
          </w:p>
        </w:tc>
        <w:tc>
          <w:tcPr>
            <w:tcW w:w="709" w:type="dxa"/>
            <w:vAlign w:val="center"/>
          </w:tcPr>
          <w:p w14:paraId="06883374" w14:textId="4007C791" w:rsidR="00AC2A8D" w:rsidRDefault="00AC2A8D" w:rsidP="00AC2A8D">
            <w:pPr>
              <w:jc w:val="center"/>
            </w:pPr>
            <w:r>
              <w:rPr>
                <w:rFonts w:ascii="GHEA Grapalat" w:hAnsi="GHEA Grapalat" w:cs="Arial"/>
                <w:color w:val="222222"/>
                <w:sz w:val="18"/>
                <w:szCs w:val="18"/>
                <w:shd w:val="clear" w:color="auto" w:fill="FFFFFF"/>
                <w:lang w:val="hy-AM"/>
              </w:rPr>
              <w:t>Г. Гюмри Ул. Туман</w:t>
            </w:r>
            <w:r>
              <w:rPr>
                <w:rFonts w:ascii="GHEA Grapalat" w:hAnsi="GHEA Grapalat" w:cs="Arial"/>
                <w:color w:val="222222"/>
                <w:sz w:val="18"/>
                <w:szCs w:val="18"/>
                <w:shd w:val="clear" w:color="auto" w:fill="FFFFFF"/>
                <w:lang w:val="hy-AM"/>
              </w:rPr>
              <w:lastRenderedPageBreak/>
              <w:t>ян 20 квартал</w:t>
            </w:r>
          </w:p>
        </w:tc>
        <w:tc>
          <w:tcPr>
            <w:tcW w:w="963" w:type="dxa"/>
            <w:vAlign w:val="center"/>
          </w:tcPr>
          <w:p w14:paraId="322AB066"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lastRenderedPageBreak/>
              <w:t>По требованию клиента</w:t>
            </w:r>
          </w:p>
        </w:tc>
        <w:tc>
          <w:tcPr>
            <w:tcW w:w="1142" w:type="dxa"/>
            <w:vAlign w:val="center"/>
          </w:tcPr>
          <w:p w14:paraId="2ABE08EE" w14:textId="1AC1F792"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w:t>
            </w:r>
            <w:r w:rsidRPr="002C77B7">
              <w:rPr>
                <w:rFonts w:ascii="GHEA Grapalat" w:hAnsi="GHEA Grapalat"/>
                <w:sz w:val="20"/>
                <w:szCs w:val="20"/>
              </w:rPr>
              <w:lastRenderedPageBreak/>
              <w:t>финансовых средств, после вступления в силу соглашения, заключаемого между сторонами, — до 25.05.2026.</w:t>
            </w:r>
          </w:p>
        </w:tc>
      </w:tr>
      <w:tr w:rsidR="00AC2A8D" w:rsidRPr="00B138F3" w14:paraId="1BF17735" w14:textId="77777777" w:rsidTr="00AC2A8D">
        <w:trPr>
          <w:trHeight w:val="246"/>
          <w:jc w:val="center"/>
        </w:trPr>
        <w:tc>
          <w:tcPr>
            <w:tcW w:w="1242" w:type="dxa"/>
            <w:vAlign w:val="center"/>
          </w:tcPr>
          <w:p w14:paraId="5C2CA3D2" w14:textId="7D56F464" w:rsidR="00AC2A8D" w:rsidRPr="00EB0A68" w:rsidRDefault="00AC2A8D" w:rsidP="00AC2A8D">
            <w:pPr>
              <w:widowControl w:val="0"/>
              <w:jc w:val="center"/>
              <w:rPr>
                <w:rFonts w:ascii="GHEA Grapalat" w:hAnsi="GHEA Grapalat"/>
                <w:sz w:val="16"/>
                <w:szCs w:val="16"/>
                <w:lang w:val="en-US"/>
              </w:rPr>
            </w:pPr>
            <w:r>
              <w:rPr>
                <w:rFonts w:ascii="GHEA Grapalat" w:hAnsi="GHEA Grapalat"/>
                <w:sz w:val="16"/>
                <w:szCs w:val="16"/>
                <w:lang w:val="en-US"/>
              </w:rPr>
              <w:lastRenderedPageBreak/>
              <w:t>10</w:t>
            </w:r>
          </w:p>
        </w:tc>
        <w:tc>
          <w:tcPr>
            <w:tcW w:w="2715" w:type="dxa"/>
            <w:vAlign w:val="center"/>
          </w:tcPr>
          <w:p w14:paraId="3795A6BA" w14:textId="35ECB9D5"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15112150</w:t>
            </w:r>
          </w:p>
        </w:tc>
        <w:tc>
          <w:tcPr>
            <w:tcW w:w="1559" w:type="dxa"/>
            <w:vAlign w:val="center"/>
          </w:tcPr>
          <w:p w14:paraId="0329F595" w14:textId="2FA4E44F" w:rsidR="00AC2A8D" w:rsidRPr="00D62B14" w:rsidRDefault="00AC2A8D" w:rsidP="00AC2A8D">
            <w:pPr>
              <w:jc w:val="center"/>
              <w:rPr>
                <w:rFonts w:ascii="GHEA Grapalat" w:hAnsi="GHEA Grapalat"/>
                <w:sz w:val="20"/>
                <w:szCs w:val="20"/>
              </w:rPr>
            </w:pPr>
            <w:r w:rsidRPr="00D62B14">
              <w:rPr>
                <w:rFonts w:ascii="GHEA Grapalat" w:hAnsi="GHEA Grapalat"/>
              </w:rPr>
              <w:t>Куриная грудка</w:t>
            </w:r>
          </w:p>
        </w:tc>
        <w:tc>
          <w:tcPr>
            <w:tcW w:w="1187" w:type="dxa"/>
            <w:vAlign w:val="center"/>
          </w:tcPr>
          <w:p w14:paraId="7BBEF798" w14:textId="1B8D0685" w:rsidR="00AC2A8D" w:rsidRPr="00D62B14" w:rsidRDefault="00AC2A8D" w:rsidP="00AC2A8D">
            <w:pPr>
              <w:jc w:val="center"/>
              <w:rPr>
                <w:rFonts w:ascii="GHEA Grapalat" w:hAnsi="GHEA Grapalat"/>
                <w:sz w:val="20"/>
              </w:rPr>
            </w:pPr>
          </w:p>
        </w:tc>
        <w:tc>
          <w:tcPr>
            <w:tcW w:w="2205" w:type="dxa"/>
            <w:vAlign w:val="center"/>
          </w:tcPr>
          <w:p w14:paraId="682D7156" w14:textId="7EECFDAB" w:rsidR="00AC2A8D" w:rsidRPr="00D62B14" w:rsidRDefault="00AC2A8D" w:rsidP="00AC2A8D">
            <w:pPr>
              <w:jc w:val="center"/>
              <w:rPr>
                <w:rFonts w:ascii="GHEA Grapalat" w:hAnsi="GHEA Grapalat"/>
                <w:sz w:val="20"/>
                <w:lang w:val="hy-AM"/>
              </w:rPr>
            </w:pPr>
            <w:r w:rsidRPr="00D62B14">
              <w:rPr>
                <w:rFonts w:ascii="GHEA Grapalat" w:hAnsi="GHEA Grapalat"/>
                <w:sz w:val="20"/>
              </w:rPr>
              <w:t xml:space="preserve">Грудка куриная, без костей, местная, чистая, обескровленная, без посторонних запахов, упакованная в полиэтиленовые пленки. Охлажденная </w:t>
            </w:r>
            <w:r w:rsidRPr="00D62B14">
              <w:rPr>
                <w:rFonts w:ascii="GHEA Grapalat" w:hAnsi="GHEA Grapalat"/>
                <w:sz w:val="20"/>
              </w:rPr>
              <w:lastRenderedPageBreak/>
              <w:t>в глубине мышцы при температуре не выше 120°С.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 68.</w:t>
            </w:r>
          </w:p>
        </w:tc>
        <w:tc>
          <w:tcPr>
            <w:tcW w:w="1085" w:type="dxa"/>
            <w:vAlign w:val="center"/>
          </w:tcPr>
          <w:p w14:paraId="3261EF66" w14:textId="77777777" w:rsidR="00AC2A8D" w:rsidRPr="00D62B14" w:rsidRDefault="00AC2A8D" w:rsidP="00AC2A8D">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7229D8E5"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4A72B5E9"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2DB99B10" w14:textId="777BF76C"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165</w:t>
            </w:r>
          </w:p>
        </w:tc>
        <w:tc>
          <w:tcPr>
            <w:tcW w:w="709" w:type="dxa"/>
            <w:vAlign w:val="center"/>
          </w:tcPr>
          <w:p w14:paraId="447E9279" w14:textId="17C82472"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46C607BE"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623F16B" w14:textId="177F2A6E" w:rsidR="00AC2A8D" w:rsidRPr="00E21EA7"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w:t>
            </w:r>
            <w:r w:rsidRPr="002C77B7">
              <w:rPr>
                <w:rFonts w:ascii="GHEA Grapalat" w:hAnsi="GHEA Grapalat"/>
                <w:sz w:val="20"/>
                <w:szCs w:val="20"/>
              </w:rPr>
              <w:lastRenderedPageBreak/>
              <w:t>я в силу соглашения, заключаемого между сторонами, — до 25.05.2026.</w:t>
            </w:r>
          </w:p>
        </w:tc>
      </w:tr>
      <w:tr w:rsidR="00AC2A8D" w:rsidRPr="00B138F3" w14:paraId="347A2A8C" w14:textId="77777777" w:rsidTr="00AC2A8D">
        <w:trPr>
          <w:trHeight w:val="246"/>
          <w:jc w:val="center"/>
        </w:trPr>
        <w:tc>
          <w:tcPr>
            <w:tcW w:w="1242" w:type="dxa"/>
            <w:vAlign w:val="center"/>
          </w:tcPr>
          <w:p w14:paraId="1976DDDC" w14:textId="43E695A4" w:rsidR="00AC2A8D" w:rsidRPr="00EB0A68" w:rsidRDefault="00AC2A8D" w:rsidP="00AC2A8D">
            <w:pPr>
              <w:widowControl w:val="0"/>
              <w:jc w:val="center"/>
              <w:rPr>
                <w:rFonts w:ascii="GHEA Grapalat" w:hAnsi="GHEA Grapalat"/>
                <w:sz w:val="16"/>
                <w:szCs w:val="16"/>
                <w:lang w:val="en-US"/>
              </w:rPr>
            </w:pPr>
            <w:r>
              <w:rPr>
                <w:rFonts w:ascii="GHEA Grapalat" w:hAnsi="GHEA Grapalat"/>
                <w:sz w:val="16"/>
                <w:szCs w:val="16"/>
                <w:lang w:val="hy-AM"/>
              </w:rPr>
              <w:lastRenderedPageBreak/>
              <w:t>1</w:t>
            </w:r>
            <w:r>
              <w:rPr>
                <w:rFonts w:ascii="GHEA Grapalat" w:hAnsi="GHEA Grapalat"/>
                <w:sz w:val="16"/>
                <w:szCs w:val="16"/>
                <w:lang w:val="en-US"/>
              </w:rPr>
              <w:t>1</w:t>
            </w:r>
          </w:p>
        </w:tc>
        <w:tc>
          <w:tcPr>
            <w:tcW w:w="2715" w:type="dxa"/>
            <w:vAlign w:val="center"/>
          </w:tcPr>
          <w:p w14:paraId="0029FDD8" w14:textId="41CF8A9A"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15811100</w:t>
            </w:r>
          </w:p>
        </w:tc>
        <w:tc>
          <w:tcPr>
            <w:tcW w:w="1559" w:type="dxa"/>
            <w:vAlign w:val="center"/>
          </w:tcPr>
          <w:p w14:paraId="65FBEE6E" w14:textId="63D789B5" w:rsidR="00AC2A8D" w:rsidRPr="00D62B14" w:rsidRDefault="00AC2A8D" w:rsidP="00AC2A8D">
            <w:pPr>
              <w:jc w:val="center"/>
              <w:rPr>
                <w:rFonts w:ascii="GHEA Grapalat" w:hAnsi="GHEA Grapalat"/>
                <w:sz w:val="20"/>
                <w:szCs w:val="20"/>
              </w:rPr>
            </w:pPr>
            <w:r w:rsidRPr="00D62B14">
              <w:rPr>
                <w:rFonts w:ascii="GHEA Grapalat" w:hAnsi="GHEA Grapalat"/>
              </w:rPr>
              <w:t>Хлеб</w:t>
            </w:r>
          </w:p>
        </w:tc>
        <w:tc>
          <w:tcPr>
            <w:tcW w:w="1187" w:type="dxa"/>
            <w:vAlign w:val="center"/>
          </w:tcPr>
          <w:p w14:paraId="0CF6DD30" w14:textId="0C3FCA40" w:rsidR="00AC2A8D" w:rsidRPr="00D62B14" w:rsidRDefault="00AC2A8D" w:rsidP="00AC2A8D">
            <w:pPr>
              <w:jc w:val="center"/>
              <w:rPr>
                <w:rFonts w:ascii="GHEA Grapalat" w:hAnsi="GHEA Grapalat"/>
                <w:sz w:val="20"/>
              </w:rPr>
            </w:pPr>
          </w:p>
        </w:tc>
        <w:tc>
          <w:tcPr>
            <w:tcW w:w="2205" w:type="dxa"/>
            <w:vAlign w:val="center"/>
          </w:tcPr>
          <w:p w14:paraId="38FBC7A3" w14:textId="64CC868D" w:rsidR="00AC2A8D" w:rsidRPr="00D62B14" w:rsidRDefault="00AC2A8D" w:rsidP="00AC2A8D">
            <w:pPr>
              <w:jc w:val="center"/>
              <w:rPr>
                <w:rFonts w:ascii="GHEA Grapalat" w:hAnsi="GHEA Grapalat"/>
                <w:sz w:val="20"/>
                <w:lang w:val="hy-AM"/>
              </w:rPr>
            </w:pPr>
            <w:r w:rsidRPr="00D62B14">
              <w:rPr>
                <w:rFonts w:ascii="GHEA Grapalat" w:hAnsi="GHEA Grapalat"/>
                <w:sz w:val="20"/>
              </w:rPr>
              <w:t xml:space="preserve">АСТ 31-2019, Хлеб из пшеничной муки, выработанный из пшеничной муки 1-го сорта. Безопасность согласно гигиеническим </w:t>
            </w:r>
            <w:r w:rsidRPr="00D62B14">
              <w:rPr>
                <w:rFonts w:ascii="GHEA Grapalat" w:hAnsi="GHEA Grapalat"/>
                <w:sz w:val="20"/>
              </w:rPr>
              <w:lastRenderedPageBreak/>
              <w:t xml:space="preserve">нормативам N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условия на продукт должны быть зарегистрированы и представлены при поставке продукта. Срок годности: выпекать в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w:t>
            </w:r>
            <w:r w:rsidRPr="00D62B14">
              <w:rPr>
                <w:rFonts w:ascii="GHEA Grapalat" w:hAnsi="GHEA Grapalat"/>
                <w:sz w:val="20"/>
              </w:rPr>
              <w:lastRenderedPageBreak/>
              <w:t>правовыми актами в области безопасности пищевых продуктов.</w:t>
            </w:r>
          </w:p>
        </w:tc>
        <w:tc>
          <w:tcPr>
            <w:tcW w:w="1085" w:type="dxa"/>
            <w:vAlign w:val="center"/>
          </w:tcPr>
          <w:p w14:paraId="2E2678BB" w14:textId="77777777" w:rsidR="00AC2A8D" w:rsidRPr="00D62B14" w:rsidRDefault="00AC2A8D" w:rsidP="00AC2A8D">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14F26079"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316BC0D3"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0DD12158" w14:textId="67C9435D"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1237</w:t>
            </w:r>
          </w:p>
        </w:tc>
        <w:tc>
          <w:tcPr>
            <w:tcW w:w="709" w:type="dxa"/>
            <w:vAlign w:val="center"/>
          </w:tcPr>
          <w:p w14:paraId="2AF8D369" w14:textId="2AD64F19"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26D31D97"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0C22F769" w14:textId="757A3C9F"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финансовых средств, после </w:t>
            </w:r>
            <w:r w:rsidRPr="002C77B7">
              <w:rPr>
                <w:rFonts w:ascii="GHEA Grapalat" w:hAnsi="GHEA Grapalat"/>
                <w:sz w:val="20"/>
                <w:szCs w:val="20"/>
              </w:rPr>
              <w:lastRenderedPageBreak/>
              <w:t>вступления в силу соглашения, заключаемого между сторонами, — до 25.05.2026.</w:t>
            </w:r>
          </w:p>
        </w:tc>
      </w:tr>
      <w:tr w:rsidR="00AC2A8D" w:rsidRPr="00B138F3" w14:paraId="2B04FED9" w14:textId="77777777" w:rsidTr="00AC2A8D">
        <w:trPr>
          <w:trHeight w:val="246"/>
          <w:jc w:val="center"/>
        </w:trPr>
        <w:tc>
          <w:tcPr>
            <w:tcW w:w="1242" w:type="dxa"/>
            <w:vAlign w:val="center"/>
          </w:tcPr>
          <w:p w14:paraId="4DBF0790" w14:textId="3AC4A981" w:rsidR="00AC2A8D" w:rsidRPr="00EB0A68" w:rsidRDefault="00AC2A8D" w:rsidP="00AC2A8D">
            <w:pPr>
              <w:widowControl w:val="0"/>
              <w:jc w:val="center"/>
              <w:rPr>
                <w:rFonts w:ascii="GHEA Grapalat" w:hAnsi="GHEA Grapalat"/>
                <w:sz w:val="16"/>
                <w:szCs w:val="16"/>
                <w:lang w:val="en-US"/>
              </w:rPr>
            </w:pPr>
            <w:r>
              <w:rPr>
                <w:rFonts w:ascii="GHEA Grapalat" w:hAnsi="GHEA Grapalat"/>
                <w:sz w:val="16"/>
                <w:szCs w:val="16"/>
                <w:lang w:val="hy-AM"/>
              </w:rPr>
              <w:lastRenderedPageBreak/>
              <w:t>1</w:t>
            </w:r>
            <w:r>
              <w:rPr>
                <w:rFonts w:ascii="GHEA Grapalat" w:hAnsi="GHEA Grapalat"/>
                <w:sz w:val="16"/>
                <w:szCs w:val="16"/>
                <w:lang w:val="en-US"/>
              </w:rPr>
              <w:t>2</w:t>
            </w:r>
          </w:p>
        </w:tc>
        <w:tc>
          <w:tcPr>
            <w:tcW w:w="2715" w:type="dxa"/>
            <w:vAlign w:val="center"/>
          </w:tcPr>
          <w:p w14:paraId="3491FCD3" w14:textId="28049AA4"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15616000</w:t>
            </w:r>
          </w:p>
        </w:tc>
        <w:tc>
          <w:tcPr>
            <w:tcW w:w="1559" w:type="dxa"/>
            <w:vAlign w:val="center"/>
          </w:tcPr>
          <w:p w14:paraId="5F9CF880" w14:textId="5ECACAE1" w:rsidR="00AC2A8D" w:rsidRPr="00D62B14" w:rsidRDefault="00AC2A8D" w:rsidP="00AC2A8D">
            <w:pPr>
              <w:jc w:val="center"/>
              <w:rPr>
                <w:rFonts w:ascii="GHEA Grapalat" w:hAnsi="GHEA Grapalat"/>
                <w:sz w:val="20"/>
                <w:szCs w:val="20"/>
              </w:rPr>
            </w:pPr>
            <w:r w:rsidRPr="00D62B14">
              <w:rPr>
                <w:rFonts w:ascii="GHEA Grapalat" w:hAnsi="GHEA Grapalat"/>
              </w:rPr>
              <w:t>Гречка</w:t>
            </w:r>
          </w:p>
        </w:tc>
        <w:tc>
          <w:tcPr>
            <w:tcW w:w="1187" w:type="dxa"/>
            <w:vAlign w:val="center"/>
          </w:tcPr>
          <w:p w14:paraId="23F63C24" w14:textId="063EB9FE" w:rsidR="00AC2A8D" w:rsidRPr="00D62B14" w:rsidRDefault="00AC2A8D" w:rsidP="00AC2A8D">
            <w:pPr>
              <w:jc w:val="center"/>
              <w:rPr>
                <w:rFonts w:ascii="GHEA Grapalat" w:hAnsi="GHEA Grapalat"/>
                <w:sz w:val="20"/>
              </w:rPr>
            </w:pPr>
          </w:p>
        </w:tc>
        <w:tc>
          <w:tcPr>
            <w:tcW w:w="2205" w:type="dxa"/>
            <w:vAlign w:val="center"/>
          </w:tcPr>
          <w:p w14:paraId="386DEB4C" w14:textId="1552ABC3" w:rsidR="00AC2A8D" w:rsidRPr="00D62B14" w:rsidRDefault="00AC2A8D" w:rsidP="00AC2A8D">
            <w:pPr>
              <w:jc w:val="center"/>
              <w:rPr>
                <w:rFonts w:ascii="GHEA Grapalat" w:hAnsi="GHEA Grapalat"/>
                <w:sz w:val="20"/>
                <w:lang w:val="hy-AM"/>
              </w:rPr>
            </w:pPr>
            <w:r w:rsidRPr="00D62B14">
              <w:rPr>
                <w:rFonts w:ascii="GHEA Grapalat" w:hAnsi="GHEA Grapalat"/>
                <w:sz w:val="20"/>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6BE8A19E" w14:textId="77777777" w:rsidR="00AC2A8D" w:rsidRPr="00D62B14" w:rsidRDefault="00AC2A8D" w:rsidP="00AC2A8D">
            <w:pPr>
              <w:jc w:val="center"/>
              <w:rPr>
                <w:rFonts w:ascii="GHEA Grapalat" w:hAnsi="GHEA Grapalat"/>
                <w:sz w:val="20"/>
                <w:szCs w:val="20"/>
                <w:lang w:val="hy-AM"/>
              </w:rPr>
            </w:pPr>
            <w:r w:rsidRPr="00D62B14">
              <w:rPr>
                <w:rFonts w:ascii="GHEA Grapalat" w:hAnsi="GHEA Grapalat" w:cs="Arial"/>
                <w:sz w:val="20"/>
                <w:szCs w:val="20"/>
              </w:rPr>
              <w:t>кг</w:t>
            </w:r>
          </w:p>
        </w:tc>
        <w:tc>
          <w:tcPr>
            <w:tcW w:w="1559" w:type="dxa"/>
            <w:vAlign w:val="center"/>
          </w:tcPr>
          <w:p w14:paraId="568D1086"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7CBFD4B2"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664F9FB5" w14:textId="7E7488D2"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165</w:t>
            </w:r>
          </w:p>
        </w:tc>
        <w:tc>
          <w:tcPr>
            <w:tcW w:w="709" w:type="dxa"/>
            <w:vAlign w:val="center"/>
          </w:tcPr>
          <w:p w14:paraId="17AEC417" w14:textId="2F509196"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26A557F6"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02C3549" w14:textId="2E93F39E" w:rsidR="00AC2A8D" w:rsidRPr="00E21EA7"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AC2A8D" w:rsidRPr="00B138F3" w14:paraId="67DE2B6C" w14:textId="77777777" w:rsidTr="00AC2A8D">
        <w:trPr>
          <w:trHeight w:val="246"/>
          <w:jc w:val="center"/>
        </w:trPr>
        <w:tc>
          <w:tcPr>
            <w:tcW w:w="1242" w:type="dxa"/>
            <w:vAlign w:val="center"/>
          </w:tcPr>
          <w:p w14:paraId="79B18FB0" w14:textId="273F3232" w:rsidR="00AC2A8D" w:rsidRPr="00EB0A68" w:rsidRDefault="00AC2A8D" w:rsidP="00AC2A8D">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3</w:t>
            </w:r>
          </w:p>
        </w:tc>
        <w:tc>
          <w:tcPr>
            <w:tcW w:w="2715" w:type="dxa"/>
            <w:vAlign w:val="center"/>
          </w:tcPr>
          <w:p w14:paraId="2BE2505E" w14:textId="3A2480B8" w:rsidR="00AC2A8D" w:rsidRPr="00D62B14" w:rsidRDefault="00AC2A8D" w:rsidP="00AC2A8D">
            <w:pPr>
              <w:jc w:val="center"/>
              <w:rPr>
                <w:rFonts w:ascii="GHEA Grapalat" w:hAnsi="GHEA Grapalat"/>
                <w:sz w:val="20"/>
                <w:szCs w:val="20"/>
              </w:rPr>
            </w:pPr>
            <w:r>
              <w:rPr>
                <w:rFonts w:ascii="GHEA Grapalat" w:hAnsi="GHEA Grapalat" w:cs="Calibri"/>
                <w:sz w:val="20"/>
                <w:szCs w:val="20"/>
              </w:rPr>
              <w:t>03142510</w:t>
            </w:r>
          </w:p>
        </w:tc>
        <w:tc>
          <w:tcPr>
            <w:tcW w:w="1559" w:type="dxa"/>
            <w:vAlign w:val="center"/>
          </w:tcPr>
          <w:p w14:paraId="243202B0" w14:textId="24D609AF" w:rsidR="00AC2A8D" w:rsidRPr="00D62B14" w:rsidRDefault="00AC2A8D" w:rsidP="00AC2A8D">
            <w:pPr>
              <w:jc w:val="center"/>
              <w:rPr>
                <w:rFonts w:ascii="GHEA Grapalat" w:hAnsi="GHEA Grapalat"/>
                <w:sz w:val="20"/>
                <w:szCs w:val="20"/>
              </w:rPr>
            </w:pPr>
            <w:r w:rsidRPr="00D62B14">
              <w:rPr>
                <w:rFonts w:ascii="GHEA Grapalat" w:hAnsi="GHEA Grapalat"/>
              </w:rPr>
              <w:t>Яйца</w:t>
            </w:r>
          </w:p>
        </w:tc>
        <w:tc>
          <w:tcPr>
            <w:tcW w:w="1187" w:type="dxa"/>
            <w:vAlign w:val="center"/>
          </w:tcPr>
          <w:p w14:paraId="2D9DD9ED" w14:textId="2F71F65A" w:rsidR="00AC2A8D" w:rsidRPr="00D62B14" w:rsidRDefault="00AC2A8D" w:rsidP="00AC2A8D">
            <w:pPr>
              <w:jc w:val="center"/>
              <w:rPr>
                <w:rFonts w:ascii="GHEA Grapalat" w:hAnsi="GHEA Grapalat"/>
                <w:sz w:val="20"/>
              </w:rPr>
            </w:pPr>
          </w:p>
        </w:tc>
        <w:tc>
          <w:tcPr>
            <w:tcW w:w="2205" w:type="dxa"/>
            <w:vAlign w:val="center"/>
          </w:tcPr>
          <w:p w14:paraId="1F9417D5" w14:textId="77777777" w:rsidR="00AC2A8D" w:rsidRPr="00D62B14" w:rsidRDefault="00AC2A8D" w:rsidP="00AC2A8D">
            <w:pPr>
              <w:jc w:val="center"/>
              <w:rPr>
                <w:rFonts w:ascii="GHEA Grapalat" w:hAnsi="GHEA Grapalat"/>
                <w:sz w:val="20"/>
              </w:rPr>
            </w:pPr>
            <w:r w:rsidRPr="00D62B14">
              <w:rPr>
                <w:rFonts w:ascii="GHEA Grapalat" w:hAnsi="GHEA Grapalat"/>
                <w:sz w:val="20"/>
              </w:rPr>
              <w:t xml:space="preserve">АСТ 182-2012, Яйца куриные пищевые, столовые, 1 сорта, </w:t>
            </w:r>
            <w:r w:rsidRPr="00D62B14">
              <w:rPr>
                <w:rFonts w:ascii="GHEA Grapalat" w:hAnsi="GHEA Grapalat"/>
                <w:sz w:val="20"/>
              </w:rPr>
              <w:lastRenderedPageBreak/>
              <w:t>сортированные по массе одного яйца; Срок годности яиц: 25 суток. Остаточный срок годности не менее 90%:</w:t>
            </w:r>
          </w:p>
          <w:p w14:paraId="6B672AD7" w14:textId="0F62FE81" w:rsidR="00AC2A8D" w:rsidRPr="00D62B14" w:rsidRDefault="00AC2A8D" w:rsidP="00AC2A8D">
            <w:pPr>
              <w:jc w:val="center"/>
              <w:rPr>
                <w:rFonts w:ascii="GHEA Grapalat" w:hAnsi="GHEA Grapalat"/>
                <w:sz w:val="20"/>
                <w:lang w:val="hy-AM"/>
              </w:rPr>
            </w:pPr>
            <w:r w:rsidRPr="00D62B14">
              <w:rPr>
                <w:rFonts w:ascii="GHEA Grapalat" w:hAnsi="GHEA Grapalat"/>
                <w:sz w:val="20"/>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1085" w:type="dxa"/>
            <w:vAlign w:val="center"/>
          </w:tcPr>
          <w:p w14:paraId="6FE36088" w14:textId="77777777" w:rsidR="00AC2A8D" w:rsidRPr="00D62B14" w:rsidRDefault="00AC2A8D" w:rsidP="00AC2A8D">
            <w:pPr>
              <w:jc w:val="center"/>
              <w:rPr>
                <w:rFonts w:ascii="GHEA Grapalat" w:hAnsi="GHEA Grapalat"/>
                <w:sz w:val="20"/>
                <w:szCs w:val="20"/>
                <w:lang w:val="hy-AM"/>
              </w:rPr>
            </w:pPr>
            <w:proofErr w:type="spellStart"/>
            <w:r w:rsidRPr="00D62B14">
              <w:rPr>
                <w:rFonts w:ascii="GHEA Grapalat" w:hAnsi="GHEA Grapalat" w:cs="Arial"/>
                <w:sz w:val="20"/>
                <w:szCs w:val="20"/>
              </w:rPr>
              <w:lastRenderedPageBreak/>
              <w:t>шт</w:t>
            </w:r>
            <w:proofErr w:type="spellEnd"/>
          </w:p>
        </w:tc>
        <w:tc>
          <w:tcPr>
            <w:tcW w:w="1559" w:type="dxa"/>
            <w:vAlign w:val="center"/>
          </w:tcPr>
          <w:p w14:paraId="00FB26F0"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3E117D76"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4006DB27" w14:textId="5B381363"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3300</w:t>
            </w:r>
          </w:p>
        </w:tc>
        <w:tc>
          <w:tcPr>
            <w:tcW w:w="709" w:type="dxa"/>
            <w:vAlign w:val="center"/>
          </w:tcPr>
          <w:p w14:paraId="621250D1" w14:textId="012C9FCD" w:rsidR="00AC2A8D" w:rsidRDefault="00AC2A8D" w:rsidP="00AC2A8D">
            <w:pPr>
              <w:jc w:val="center"/>
            </w:pPr>
            <w:r>
              <w:rPr>
                <w:rFonts w:ascii="GHEA Grapalat" w:hAnsi="GHEA Grapalat" w:cs="Arial"/>
                <w:color w:val="222222"/>
                <w:sz w:val="18"/>
                <w:szCs w:val="18"/>
                <w:shd w:val="clear" w:color="auto" w:fill="FFFFFF"/>
                <w:lang w:val="hy-AM"/>
              </w:rPr>
              <w:t>Г. Гюмри Ул. Туман</w:t>
            </w:r>
            <w:r>
              <w:rPr>
                <w:rFonts w:ascii="GHEA Grapalat" w:hAnsi="GHEA Grapalat" w:cs="Arial"/>
                <w:color w:val="222222"/>
                <w:sz w:val="18"/>
                <w:szCs w:val="18"/>
                <w:shd w:val="clear" w:color="auto" w:fill="FFFFFF"/>
                <w:lang w:val="hy-AM"/>
              </w:rPr>
              <w:lastRenderedPageBreak/>
              <w:t>ян 20 квартал</w:t>
            </w:r>
          </w:p>
        </w:tc>
        <w:tc>
          <w:tcPr>
            <w:tcW w:w="963" w:type="dxa"/>
            <w:vAlign w:val="center"/>
          </w:tcPr>
          <w:p w14:paraId="73B3401C"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lastRenderedPageBreak/>
              <w:t>По требованию клиента</w:t>
            </w:r>
          </w:p>
        </w:tc>
        <w:tc>
          <w:tcPr>
            <w:tcW w:w="1142" w:type="dxa"/>
            <w:vAlign w:val="center"/>
          </w:tcPr>
          <w:p w14:paraId="3EAF5860" w14:textId="7D0CCACB"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w:t>
            </w:r>
            <w:r w:rsidRPr="002C77B7">
              <w:rPr>
                <w:rFonts w:ascii="GHEA Grapalat" w:hAnsi="GHEA Grapalat"/>
                <w:sz w:val="20"/>
                <w:szCs w:val="20"/>
              </w:rPr>
              <w:lastRenderedPageBreak/>
              <w:t>финансовых средств, после вступления в силу соглашения, заключаемого между сторонами, — до 25.05.2026.</w:t>
            </w:r>
          </w:p>
        </w:tc>
      </w:tr>
      <w:tr w:rsidR="00AC2A8D" w:rsidRPr="00B138F3" w14:paraId="1E4AD891" w14:textId="77777777" w:rsidTr="00AC2A8D">
        <w:trPr>
          <w:trHeight w:val="246"/>
          <w:jc w:val="center"/>
        </w:trPr>
        <w:tc>
          <w:tcPr>
            <w:tcW w:w="1242" w:type="dxa"/>
            <w:vAlign w:val="center"/>
          </w:tcPr>
          <w:p w14:paraId="5134B230" w14:textId="39A23939" w:rsidR="00AC2A8D" w:rsidRPr="00EB0A68" w:rsidRDefault="00AC2A8D" w:rsidP="00AC2A8D">
            <w:pPr>
              <w:widowControl w:val="0"/>
              <w:jc w:val="center"/>
              <w:rPr>
                <w:rFonts w:ascii="GHEA Grapalat" w:hAnsi="GHEA Grapalat"/>
                <w:sz w:val="16"/>
                <w:szCs w:val="16"/>
                <w:lang w:val="en-US"/>
              </w:rPr>
            </w:pPr>
            <w:r>
              <w:rPr>
                <w:rFonts w:ascii="GHEA Grapalat" w:hAnsi="GHEA Grapalat"/>
                <w:sz w:val="16"/>
                <w:szCs w:val="16"/>
                <w:lang w:val="hy-AM"/>
              </w:rPr>
              <w:lastRenderedPageBreak/>
              <w:t>1</w:t>
            </w:r>
            <w:r>
              <w:rPr>
                <w:rFonts w:ascii="GHEA Grapalat" w:hAnsi="GHEA Grapalat"/>
                <w:sz w:val="16"/>
                <w:szCs w:val="16"/>
                <w:lang w:val="en-US"/>
              </w:rPr>
              <w:t>4</w:t>
            </w:r>
          </w:p>
        </w:tc>
        <w:tc>
          <w:tcPr>
            <w:tcW w:w="2715" w:type="dxa"/>
            <w:vAlign w:val="center"/>
          </w:tcPr>
          <w:p w14:paraId="6DA4C11D" w14:textId="1337798A"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15851100</w:t>
            </w:r>
          </w:p>
        </w:tc>
        <w:tc>
          <w:tcPr>
            <w:tcW w:w="1559" w:type="dxa"/>
            <w:vAlign w:val="center"/>
          </w:tcPr>
          <w:p w14:paraId="64916208" w14:textId="423E4049" w:rsidR="00AC2A8D" w:rsidRPr="00D62B14" w:rsidRDefault="00AC2A8D" w:rsidP="00AC2A8D">
            <w:pPr>
              <w:jc w:val="center"/>
              <w:rPr>
                <w:rFonts w:ascii="GHEA Grapalat" w:hAnsi="GHEA Grapalat"/>
                <w:sz w:val="20"/>
                <w:szCs w:val="20"/>
              </w:rPr>
            </w:pPr>
            <w:r w:rsidRPr="00D62B14">
              <w:rPr>
                <w:rFonts w:ascii="GHEA Grapalat" w:hAnsi="GHEA Grapalat"/>
              </w:rPr>
              <w:t>Макароны</w:t>
            </w:r>
          </w:p>
        </w:tc>
        <w:tc>
          <w:tcPr>
            <w:tcW w:w="1187" w:type="dxa"/>
            <w:vAlign w:val="center"/>
          </w:tcPr>
          <w:p w14:paraId="386AA758" w14:textId="4204B38F" w:rsidR="00AC2A8D" w:rsidRPr="00D62B14" w:rsidRDefault="00AC2A8D" w:rsidP="00AC2A8D">
            <w:pPr>
              <w:jc w:val="center"/>
              <w:rPr>
                <w:rFonts w:ascii="GHEA Grapalat" w:hAnsi="GHEA Grapalat"/>
                <w:sz w:val="20"/>
              </w:rPr>
            </w:pPr>
          </w:p>
        </w:tc>
        <w:tc>
          <w:tcPr>
            <w:tcW w:w="2205" w:type="dxa"/>
            <w:vAlign w:val="center"/>
          </w:tcPr>
          <w:p w14:paraId="6EA2BE05" w14:textId="63CA5036" w:rsidR="00AC2A8D" w:rsidRPr="00D62B14" w:rsidRDefault="00AC2A8D" w:rsidP="00AC2A8D">
            <w:pPr>
              <w:jc w:val="center"/>
              <w:rPr>
                <w:rFonts w:ascii="GHEA Grapalat" w:hAnsi="GHEA Grapalat"/>
                <w:sz w:val="20"/>
                <w:lang w:val="hy-AM"/>
              </w:rPr>
            </w:pPr>
            <w:r w:rsidRPr="00D62B14">
              <w:rPr>
                <w:rFonts w:ascii="GHEA Grapalat" w:hAnsi="GHEA Grapalat"/>
                <w:sz w:val="20"/>
              </w:rPr>
              <w:t xml:space="preserve">ГОСТ 31743-2017,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просеянные и непросеянные. Сухие, влажность не более 13%, </w:t>
            </w:r>
            <w:r w:rsidRPr="00D62B14">
              <w:rPr>
                <w:rFonts w:ascii="GHEA Grapalat" w:hAnsi="GHEA Grapalat"/>
                <w:sz w:val="20"/>
              </w:rPr>
              <w:lastRenderedPageBreak/>
              <w:t>кислотность не выше 4 градусов. Остаточный срок годности на момент поставки не менее 90%,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7460CAF6" w14:textId="77777777" w:rsidR="00AC2A8D" w:rsidRPr="00D62B14" w:rsidRDefault="00AC2A8D" w:rsidP="00AC2A8D">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40573707"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6CE6E487"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70D9F8D7" w14:textId="4541ABFA"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182</w:t>
            </w:r>
          </w:p>
        </w:tc>
        <w:tc>
          <w:tcPr>
            <w:tcW w:w="709" w:type="dxa"/>
            <w:vAlign w:val="center"/>
          </w:tcPr>
          <w:p w14:paraId="752C3C39" w14:textId="6C7E1857"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3D0F5B1B"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1126F327" w14:textId="42C92C3B"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финансовых средств, после вступления в силу соглашения, заключаемого между </w:t>
            </w:r>
            <w:r w:rsidRPr="002C77B7">
              <w:rPr>
                <w:rFonts w:ascii="GHEA Grapalat" w:hAnsi="GHEA Grapalat"/>
                <w:sz w:val="20"/>
                <w:szCs w:val="20"/>
              </w:rPr>
              <w:lastRenderedPageBreak/>
              <w:t>сторонами, — до 25.05.2026.</w:t>
            </w:r>
          </w:p>
        </w:tc>
      </w:tr>
      <w:tr w:rsidR="00AC2A8D" w:rsidRPr="00B138F3" w14:paraId="71DD686A" w14:textId="77777777" w:rsidTr="00AC2A8D">
        <w:trPr>
          <w:trHeight w:val="246"/>
          <w:jc w:val="center"/>
        </w:trPr>
        <w:tc>
          <w:tcPr>
            <w:tcW w:w="1242" w:type="dxa"/>
            <w:vAlign w:val="center"/>
          </w:tcPr>
          <w:p w14:paraId="3862EB66" w14:textId="2789A02F" w:rsidR="00AC2A8D" w:rsidRPr="00EB0A68" w:rsidRDefault="00AC2A8D" w:rsidP="00AC2A8D">
            <w:pPr>
              <w:widowControl w:val="0"/>
              <w:jc w:val="center"/>
              <w:rPr>
                <w:rFonts w:ascii="GHEA Grapalat" w:hAnsi="GHEA Grapalat"/>
                <w:sz w:val="16"/>
                <w:szCs w:val="16"/>
                <w:lang w:val="en-US"/>
              </w:rPr>
            </w:pPr>
            <w:r>
              <w:rPr>
                <w:rFonts w:ascii="GHEA Grapalat" w:hAnsi="GHEA Grapalat"/>
                <w:sz w:val="16"/>
                <w:szCs w:val="16"/>
                <w:lang w:val="hy-AM"/>
              </w:rPr>
              <w:lastRenderedPageBreak/>
              <w:t>1</w:t>
            </w:r>
            <w:r>
              <w:rPr>
                <w:rFonts w:ascii="GHEA Grapalat" w:hAnsi="GHEA Grapalat"/>
                <w:sz w:val="16"/>
                <w:szCs w:val="16"/>
                <w:lang w:val="en-US"/>
              </w:rPr>
              <w:t>5</w:t>
            </w:r>
          </w:p>
        </w:tc>
        <w:tc>
          <w:tcPr>
            <w:tcW w:w="2715" w:type="dxa"/>
            <w:vAlign w:val="center"/>
          </w:tcPr>
          <w:p w14:paraId="45ED6EC9" w14:textId="4002C883"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15331154</w:t>
            </w:r>
          </w:p>
        </w:tc>
        <w:tc>
          <w:tcPr>
            <w:tcW w:w="1559" w:type="dxa"/>
            <w:vAlign w:val="center"/>
          </w:tcPr>
          <w:p w14:paraId="40C000D7" w14:textId="693515D2" w:rsidR="00AC2A8D" w:rsidRPr="00D62B14" w:rsidRDefault="00AC2A8D" w:rsidP="00AC2A8D">
            <w:pPr>
              <w:jc w:val="center"/>
              <w:rPr>
                <w:rFonts w:ascii="GHEA Grapalat" w:hAnsi="GHEA Grapalat"/>
                <w:sz w:val="20"/>
                <w:szCs w:val="20"/>
              </w:rPr>
            </w:pPr>
            <w:r w:rsidRPr="00D62B14">
              <w:rPr>
                <w:rFonts w:ascii="GHEA Grapalat" w:hAnsi="GHEA Grapalat"/>
              </w:rPr>
              <w:t>Горох</w:t>
            </w:r>
          </w:p>
        </w:tc>
        <w:tc>
          <w:tcPr>
            <w:tcW w:w="1187" w:type="dxa"/>
            <w:vAlign w:val="center"/>
          </w:tcPr>
          <w:p w14:paraId="20ED208F" w14:textId="49695F1F" w:rsidR="00AC2A8D" w:rsidRPr="00D62B14" w:rsidRDefault="00AC2A8D" w:rsidP="00AC2A8D">
            <w:pPr>
              <w:jc w:val="center"/>
              <w:rPr>
                <w:rFonts w:ascii="GHEA Grapalat" w:hAnsi="GHEA Grapalat"/>
                <w:sz w:val="20"/>
              </w:rPr>
            </w:pPr>
          </w:p>
        </w:tc>
        <w:tc>
          <w:tcPr>
            <w:tcW w:w="2205" w:type="dxa"/>
            <w:vAlign w:val="center"/>
          </w:tcPr>
          <w:p w14:paraId="4406C95E" w14:textId="63740E0B" w:rsidR="00AC2A8D" w:rsidRPr="00D62B14" w:rsidRDefault="00AC2A8D" w:rsidP="00AC2A8D">
            <w:pPr>
              <w:jc w:val="center"/>
              <w:rPr>
                <w:rFonts w:ascii="GHEA Grapalat" w:hAnsi="GHEA Grapalat"/>
                <w:sz w:val="20"/>
              </w:rPr>
            </w:pPr>
            <w:r w:rsidRPr="00D62B14">
              <w:rPr>
                <w:rFonts w:ascii="GHEA Grapalat" w:hAnsi="GHEA Grapalat"/>
                <w:sz w:val="20"/>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w:t>
            </w:r>
            <w:r w:rsidRPr="00D62B14">
              <w:rPr>
                <w:rFonts w:ascii="GHEA Grapalat" w:hAnsi="GHEA Grapalat"/>
                <w:sz w:val="20"/>
              </w:rPr>
              <w:lastRenderedPageBreak/>
              <w:t>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5367F68F"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566ABCDD" w14:textId="77777777" w:rsidR="00AC2A8D" w:rsidRPr="00D62B14" w:rsidRDefault="00AC2A8D" w:rsidP="00AC2A8D">
            <w:pPr>
              <w:jc w:val="center"/>
              <w:rPr>
                <w:rFonts w:ascii="GHEA Grapalat" w:hAnsi="GHEA Grapalat"/>
                <w:sz w:val="20"/>
                <w:szCs w:val="20"/>
              </w:rPr>
            </w:pPr>
          </w:p>
        </w:tc>
        <w:tc>
          <w:tcPr>
            <w:tcW w:w="1134" w:type="dxa"/>
            <w:vAlign w:val="center"/>
          </w:tcPr>
          <w:p w14:paraId="57DC6039" w14:textId="77777777" w:rsidR="00AC2A8D" w:rsidRPr="00D62B14" w:rsidRDefault="00AC2A8D" w:rsidP="00AC2A8D">
            <w:pPr>
              <w:jc w:val="center"/>
              <w:rPr>
                <w:rFonts w:ascii="GHEA Grapalat" w:hAnsi="GHEA Grapalat"/>
                <w:sz w:val="20"/>
                <w:szCs w:val="20"/>
              </w:rPr>
            </w:pPr>
          </w:p>
        </w:tc>
        <w:tc>
          <w:tcPr>
            <w:tcW w:w="850" w:type="dxa"/>
            <w:vAlign w:val="center"/>
          </w:tcPr>
          <w:p w14:paraId="3C6440CD" w14:textId="66DEC3C3"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83</w:t>
            </w:r>
          </w:p>
        </w:tc>
        <w:tc>
          <w:tcPr>
            <w:tcW w:w="709" w:type="dxa"/>
            <w:vAlign w:val="center"/>
          </w:tcPr>
          <w:p w14:paraId="6D16C6FF" w14:textId="7FCB42C0"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1DDD0C44"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442C4845" w14:textId="72EAB0E5"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финансовых средств, после вступления в силу </w:t>
            </w:r>
            <w:r w:rsidRPr="002C77B7">
              <w:rPr>
                <w:rFonts w:ascii="GHEA Grapalat" w:hAnsi="GHEA Grapalat"/>
                <w:sz w:val="20"/>
                <w:szCs w:val="20"/>
              </w:rPr>
              <w:lastRenderedPageBreak/>
              <w:t>соглашения, заключаемого между сторонами, — до 25.05.2026.</w:t>
            </w:r>
          </w:p>
        </w:tc>
      </w:tr>
      <w:tr w:rsidR="00AC2A8D" w:rsidRPr="00B138F3" w14:paraId="0A5AA49B" w14:textId="77777777" w:rsidTr="00AC2A8D">
        <w:trPr>
          <w:trHeight w:val="246"/>
          <w:jc w:val="center"/>
        </w:trPr>
        <w:tc>
          <w:tcPr>
            <w:tcW w:w="1242" w:type="dxa"/>
            <w:vAlign w:val="center"/>
          </w:tcPr>
          <w:p w14:paraId="55FB932E" w14:textId="315182E7" w:rsidR="00AC2A8D" w:rsidRPr="00E20EA4" w:rsidRDefault="00AC2A8D" w:rsidP="00AC2A8D">
            <w:pPr>
              <w:widowControl w:val="0"/>
              <w:jc w:val="center"/>
              <w:rPr>
                <w:rFonts w:ascii="GHEA Grapalat" w:hAnsi="GHEA Grapalat"/>
                <w:sz w:val="16"/>
                <w:szCs w:val="16"/>
                <w:lang w:val="en-US"/>
              </w:rPr>
            </w:pPr>
            <w:r>
              <w:rPr>
                <w:rFonts w:ascii="GHEA Grapalat" w:hAnsi="GHEA Grapalat"/>
                <w:sz w:val="16"/>
                <w:szCs w:val="16"/>
                <w:lang w:val="hy-AM"/>
              </w:rPr>
              <w:lastRenderedPageBreak/>
              <w:t>1</w:t>
            </w:r>
            <w:r>
              <w:rPr>
                <w:rFonts w:ascii="GHEA Grapalat" w:hAnsi="GHEA Grapalat"/>
                <w:sz w:val="16"/>
                <w:szCs w:val="16"/>
                <w:lang w:val="en-US"/>
              </w:rPr>
              <w:t>6</w:t>
            </w:r>
          </w:p>
        </w:tc>
        <w:tc>
          <w:tcPr>
            <w:tcW w:w="2715" w:type="dxa"/>
            <w:vAlign w:val="center"/>
          </w:tcPr>
          <w:p w14:paraId="2F4A4279" w14:textId="4F734B19"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15331153</w:t>
            </w:r>
          </w:p>
        </w:tc>
        <w:tc>
          <w:tcPr>
            <w:tcW w:w="1559" w:type="dxa"/>
            <w:vAlign w:val="center"/>
          </w:tcPr>
          <w:p w14:paraId="4EE4F1F9" w14:textId="3493094F" w:rsidR="00AC2A8D" w:rsidRPr="00D62B14" w:rsidRDefault="00AC2A8D" w:rsidP="00AC2A8D">
            <w:pPr>
              <w:jc w:val="center"/>
              <w:rPr>
                <w:rFonts w:ascii="GHEA Grapalat" w:hAnsi="GHEA Grapalat"/>
                <w:sz w:val="20"/>
                <w:szCs w:val="20"/>
              </w:rPr>
            </w:pPr>
            <w:r w:rsidRPr="00D62B14">
              <w:rPr>
                <w:rFonts w:ascii="GHEA Grapalat" w:hAnsi="GHEA Grapalat"/>
              </w:rPr>
              <w:t>Чечевица</w:t>
            </w:r>
          </w:p>
        </w:tc>
        <w:tc>
          <w:tcPr>
            <w:tcW w:w="1187" w:type="dxa"/>
            <w:vAlign w:val="center"/>
          </w:tcPr>
          <w:p w14:paraId="4023CB61" w14:textId="6A7310DC" w:rsidR="00AC2A8D" w:rsidRPr="00D62B14" w:rsidRDefault="00AC2A8D" w:rsidP="00AC2A8D">
            <w:pPr>
              <w:jc w:val="center"/>
              <w:rPr>
                <w:rFonts w:ascii="GHEA Grapalat" w:hAnsi="GHEA Grapalat"/>
                <w:sz w:val="20"/>
              </w:rPr>
            </w:pPr>
          </w:p>
        </w:tc>
        <w:tc>
          <w:tcPr>
            <w:tcW w:w="2205" w:type="dxa"/>
            <w:vAlign w:val="center"/>
          </w:tcPr>
          <w:p w14:paraId="383E0D9F" w14:textId="764BA172" w:rsidR="00AC2A8D" w:rsidRPr="00D62B14" w:rsidRDefault="00AC2A8D" w:rsidP="00AC2A8D">
            <w:pPr>
              <w:jc w:val="center"/>
              <w:rPr>
                <w:rFonts w:ascii="GHEA Grapalat" w:hAnsi="GHEA Grapalat"/>
                <w:sz w:val="20"/>
                <w:lang w:val="hy-AM"/>
              </w:rPr>
            </w:pPr>
            <w:r w:rsidRPr="00D62B14">
              <w:rPr>
                <w:rFonts w:ascii="GHEA Grapalat" w:hAnsi="GHEA Grapalat"/>
                <w:sz w:val="20"/>
              </w:rPr>
              <w:t xml:space="preserve">ГОСТ 7066-2019, Чечевица продовольственная, Три вида, однородная, чистая, сухая, влажностью не более 15%. Остаточный срок годности на момент поставки не менее 80%, срок годности не менее 12 месяцев со дня изготовления. Безопасность: </w:t>
            </w:r>
            <w:r w:rsidRPr="00D62B14">
              <w:rPr>
                <w:rFonts w:ascii="GHEA Grapalat" w:hAnsi="GHEA Grapalat"/>
                <w:sz w:val="20"/>
              </w:rPr>
              <w:lastRenderedPageBreak/>
              <w:t>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3F9D6E3E" w14:textId="77777777" w:rsidR="00AC2A8D" w:rsidRPr="00D62B14" w:rsidRDefault="00AC2A8D" w:rsidP="00AC2A8D">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159B266E"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7C1DFEA2"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25BE814B" w14:textId="70AEA1BC"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83</w:t>
            </w:r>
          </w:p>
        </w:tc>
        <w:tc>
          <w:tcPr>
            <w:tcW w:w="709" w:type="dxa"/>
            <w:vAlign w:val="center"/>
          </w:tcPr>
          <w:p w14:paraId="1872D837" w14:textId="524E558E"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08DD71C7"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26290D2" w14:textId="4B760041" w:rsidR="00AC2A8D" w:rsidRPr="00E21EA7" w:rsidRDefault="00AC2A8D" w:rsidP="00AC2A8D">
            <w:pPr>
              <w:jc w:val="center"/>
              <w:rPr>
                <w:rFonts w:ascii="GHEA Grapalat" w:hAnsi="GHEA Grapalat"/>
                <w:sz w:val="20"/>
              </w:rPr>
            </w:pPr>
            <w:r w:rsidRPr="002C77B7">
              <w:rPr>
                <w:rFonts w:ascii="GHEA Grapalat" w:hAnsi="GHEA Grapalat"/>
                <w:sz w:val="20"/>
                <w:szCs w:val="20"/>
              </w:rPr>
              <w:t xml:space="preserve">В случае выделения финансовых средств, после вступления в силу соглашения, заключаемого между </w:t>
            </w:r>
            <w:r w:rsidRPr="002C77B7">
              <w:rPr>
                <w:rFonts w:ascii="GHEA Grapalat" w:hAnsi="GHEA Grapalat"/>
                <w:sz w:val="20"/>
                <w:szCs w:val="20"/>
              </w:rPr>
              <w:lastRenderedPageBreak/>
              <w:t>сторонами, — до 25.05.2026.</w:t>
            </w:r>
          </w:p>
        </w:tc>
      </w:tr>
      <w:tr w:rsidR="00AC2A8D" w:rsidRPr="00B138F3" w14:paraId="49AB0D0B" w14:textId="77777777" w:rsidTr="00AC2A8D">
        <w:trPr>
          <w:trHeight w:val="246"/>
          <w:jc w:val="center"/>
        </w:trPr>
        <w:tc>
          <w:tcPr>
            <w:tcW w:w="1242" w:type="dxa"/>
            <w:vAlign w:val="center"/>
          </w:tcPr>
          <w:p w14:paraId="52697964" w14:textId="6947E573" w:rsidR="00AC2A8D" w:rsidRPr="00E20EA4" w:rsidRDefault="00AC2A8D" w:rsidP="00AC2A8D">
            <w:pPr>
              <w:widowControl w:val="0"/>
              <w:jc w:val="center"/>
              <w:rPr>
                <w:rFonts w:ascii="GHEA Grapalat" w:hAnsi="GHEA Grapalat"/>
                <w:sz w:val="16"/>
                <w:szCs w:val="16"/>
                <w:lang w:val="en-US"/>
              </w:rPr>
            </w:pPr>
            <w:r>
              <w:rPr>
                <w:rFonts w:ascii="GHEA Grapalat" w:hAnsi="GHEA Grapalat"/>
                <w:sz w:val="16"/>
                <w:szCs w:val="16"/>
                <w:lang w:val="hy-AM"/>
              </w:rPr>
              <w:lastRenderedPageBreak/>
              <w:t>1</w:t>
            </w:r>
            <w:r>
              <w:rPr>
                <w:rFonts w:ascii="GHEA Grapalat" w:hAnsi="GHEA Grapalat"/>
                <w:sz w:val="16"/>
                <w:szCs w:val="16"/>
                <w:lang w:val="en-US"/>
              </w:rPr>
              <w:t>7</w:t>
            </w:r>
          </w:p>
        </w:tc>
        <w:tc>
          <w:tcPr>
            <w:tcW w:w="2715" w:type="dxa"/>
            <w:vAlign w:val="center"/>
          </w:tcPr>
          <w:p w14:paraId="3362DC2D" w14:textId="5DBD329C"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15541200</w:t>
            </w:r>
          </w:p>
        </w:tc>
        <w:tc>
          <w:tcPr>
            <w:tcW w:w="1559" w:type="dxa"/>
            <w:vAlign w:val="center"/>
          </w:tcPr>
          <w:p w14:paraId="72A584EF" w14:textId="07D8E462" w:rsidR="00AC2A8D" w:rsidRPr="00D62B14" w:rsidRDefault="00AC2A8D" w:rsidP="00AC2A8D">
            <w:pPr>
              <w:jc w:val="center"/>
              <w:rPr>
                <w:rFonts w:ascii="GHEA Grapalat" w:hAnsi="GHEA Grapalat"/>
                <w:sz w:val="20"/>
                <w:szCs w:val="20"/>
              </w:rPr>
            </w:pPr>
            <w:r w:rsidRPr="00D62B14">
              <w:rPr>
                <w:rFonts w:ascii="GHEA Grapalat" w:hAnsi="GHEA Grapalat"/>
              </w:rPr>
              <w:t>Сыр</w:t>
            </w:r>
          </w:p>
        </w:tc>
        <w:tc>
          <w:tcPr>
            <w:tcW w:w="1187" w:type="dxa"/>
            <w:vAlign w:val="center"/>
          </w:tcPr>
          <w:p w14:paraId="52E9B5D1" w14:textId="5B5AB7A3" w:rsidR="00AC2A8D" w:rsidRPr="00D62B14" w:rsidRDefault="00AC2A8D" w:rsidP="00AC2A8D">
            <w:pPr>
              <w:jc w:val="center"/>
              <w:rPr>
                <w:rFonts w:ascii="GHEA Grapalat" w:hAnsi="GHEA Grapalat"/>
                <w:sz w:val="20"/>
              </w:rPr>
            </w:pPr>
          </w:p>
        </w:tc>
        <w:tc>
          <w:tcPr>
            <w:tcW w:w="2205" w:type="dxa"/>
            <w:vAlign w:val="center"/>
          </w:tcPr>
          <w:p w14:paraId="6AF0E977" w14:textId="4E7D905E" w:rsidR="00AC2A8D" w:rsidRPr="00D62B14" w:rsidRDefault="00AC2A8D" w:rsidP="00AC2A8D">
            <w:pPr>
              <w:jc w:val="center"/>
              <w:rPr>
                <w:rFonts w:ascii="GHEA Grapalat" w:hAnsi="GHEA Grapalat"/>
                <w:sz w:val="20"/>
                <w:lang w:val="hy-AM"/>
              </w:rPr>
            </w:pPr>
            <w:r w:rsidRPr="00D62B14">
              <w:rPr>
                <w:rFonts w:ascii="GHEA Grapalat" w:hAnsi="GHEA Grapalat"/>
                <w:sz w:val="20"/>
              </w:rPr>
              <w:t xml:space="preserve">АСТ 377-2016 Сыр. Чанах: Белый рассольный сыр, выработанный из коровьего молока, с массовой долей жира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w:t>
            </w:r>
            <w:r w:rsidRPr="00D62B14">
              <w:rPr>
                <w:rFonts w:ascii="GHEA Grapalat" w:hAnsi="GHEA Grapalat"/>
                <w:sz w:val="20"/>
              </w:rPr>
              <w:lastRenderedPageBreak/>
              <w:t>пищевых продуктов», согласно техническому регламенту Комиссии Таможенного союза «О безопасности молока и молочной продукции» (ТС 033/2013).</w:t>
            </w:r>
          </w:p>
        </w:tc>
        <w:tc>
          <w:tcPr>
            <w:tcW w:w="1085" w:type="dxa"/>
            <w:vAlign w:val="center"/>
          </w:tcPr>
          <w:p w14:paraId="37397291" w14:textId="77777777" w:rsidR="00AC2A8D" w:rsidRPr="00D62B14" w:rsidRDefault="00AC2A8D" w:rsidP="00AC2A8D">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31ECF3BA" w14:textId="77777777" w:rsidR="00AC2A8D" w:rsidRPr="00D62B14" w:rsidRDefault="00AC2A8D" w:rsidP="00AC2A8D">
            <w:pPr>
              <w:jc w:val="center"/>
              <w:rPr>
                <w:rFonts w:ascii="GHEA Grapalat" w:hAnsi="GHEA Grapalat"/>
                <w:sz w:val="20"/>
                <w:szCs w:val="20"/>
                <w:lang w:val="hy-AM"/>
              </w:rPr>
            </w:pPr>
          </w:p>
        </w:tc>
        <w:tc>
          <w:tcPr>
            <w:tcW w:w="1134" w:type="dxa"/>
            <w:vAlign w:val="center"/>
          </w:tcPr>
          <w:p w14:paraId="6A4EF23F" w14:textId="77777777" w:rsidR="00AC2A8D" w:rsidRPr="00D62B14" w:rsidRDefault="00AC2A8D" w:rsidP="00AC2A8D">
            <w:pPr>
              <w:jc w:val="center"/>
              <w:rPr>
                <w:rFonts w:ascii="GHEA Grapalat" w:hAnsi="GHEA Grapalat"/>
                <w:sz w:val="20"/>
                <w:szCs w:val="20"/>
                <w:lang w:val="hy-AM"/>
              </w:rPr>
            </w:pPr>
          </w:p>
        </w:tc>
        <w:tc>
          <w:tcPr>
            <w:tcW w:w="850" w:type="dxa"/>
            <w:vAlign w:val="center"/>
          </w:tcPr>
          <w:p w14:paraId="71B04642" w14:textId="161B78C7" w:rsidR="00AC2A8D" w:rsidRPr="00875AF8" w:rsidRDefault="00AC2A8D" w:rsidP="00AC2A8D">
            <w:pPr>
              <w:jc w:val="center"/>
              <w:rPr>
                <w:rFonts w:ascii="GHEA Grapalat" w:hAnsi="GHEA Grapalat"/>
                <w:sz w:val="20"/>
                <w:szCs w:val="20"/>
                <w:lang w:val="hy-AM"/>
              </w:rPr>
            </w:pPr>
            <w:r w:rsidRPr="00875AF8">
              <w:rPr>
                <w:rFonts w:ascii="GHEA Grapalat" w:hAnsi="GHEA Grapalat" w:cs="Calibri"/>
                <w:color w:val="000000"/>
                <w:sz w:val="20"/>
                <w:szCs w:val="20"/>
              </w:rPr>
              <w:t>149</w:t>
            </w:r>
          </w:p>
        </w:tc>
        <w:tc>
          <w:tcPr>
            <w:tcW w:w="709" w:type="dxa"/>
            <w:vAlign w:val="center"/>
          </w:tcPr>
          <w:p w14:paraId="128436FC" w14:textId="6776F816"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753E0F53"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68DEE2AE" w14:textId="2AB66B10" w:rsidR="00AC2A8D" w:rsidRPr="00E21EA7"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AC2A8D" w:rsidRPr="00B138F3" w14:paraId="02BE90D0" w14:textId="77777777" w:rsidTr="00AC2A8D">
        <w:trPr>
          <w:trHeight w:val="246"/>
          <w:jc w:val="center"/>
        </w:trPr>
        <w:tc>
          <w:tcPr>
            <w:tcW w:w="1242" w:type="dxa"/>
            <w:vAlign w:val="center"/>
          </w:tcPr>
          <w:p w14:paraId="4220450C" w14:textId="099C148F" w:rsidR="00AC2A8D" w:rsidRPr="00E20EA4" w:rsidRDefault="00AC2A8D" w:rsidP="00AC2A8D">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8</w:t>
            </w:r>
          </w:p>
        </w:tc>
        <w:tc>
          <w:tcPr>
            <w:tcW w:w="2715" w:type="dxa"/>
            <w:vAlign w:val="center"/>
          </w:tcPr>
          <w:p w14:paraId="6B05C655" w14:textId="6EA37884" w:rsidR="00AC2A8D" w:rsidRPr="00D62B14" w:rsidRDefault="00AC2A8D" w:rsidP="00AC2A8D">
            <w:pPr>
              <w:jc w:val="center"/>
              <w:rPr>
                <w:rFonts w:ascii="GHEA Grapalat" w:hAnsi="GHEA Grapalat"/>
                <w:sz w:val="20"/>
                <w:szCs w:val="20"/>
              </w:rPr>
            </w:pPr>
            <w:r>
              <w:rPr>
                <w:rFonts w:ascii="GHEA Grapalat" w:hAnsi="GHEA Grapalat" w:cs="Calibri"/>
                <w:color w:val="000000"/>
                <w:sz w:val="20"/>
                <w:szCs w:val="20"/>
              </w:rPr>
              <w:t>15551600</w:t>
            </w:r>
          </w:p>
        </w:tc>
        <w:tc>
          <w:tcPr>
            <w:tcW w:w="1559" w:type="dxa"/>
            <w:vAlign w:val="center"/>
          </w:tcPr>
          <w:p w14:paraId="57969713" w14:textId="5711EBD4" w:rsidR="00AC2A8D" w:rsidRPr="00D62B14" w:rsidRDefault="00AC2A8D" w:rsidP="00AC2A8D">
            <w:pPr>
              <w:jc w:val="center"/>
              <w:rPr>
                <w:rFonts w:ascii="GHEA Grapalat" w:hAnsi="GHEA Grapalat"/>
                <w:sz w:val="20"/>
                <w:szCs w:val="20"/>
              </w:rPr>
            </w:pPr>
            <w:proofErr w:type="spellStart"/>
            <w:r w:rsidRPr="00D62B14">
              <w:rPr>
                <w:rFonts w:ascii="GHEA Grapalat" w:hAnsi="GHEA Grapalat"/>
              </w:rPr>
              <w:t>Мацоны</w:t>
            </w:r>
            <w:proofErr w:type="spellEnd"/>
          </w:p>
        </w:tc>
        <w:tc>
          <w:tcPr>
            <w:tcW w:w="1187" w:type="dxa"/>
            <w:vAlign w:val="center"/>
          </w:tcPr>
          <w:p w14:paraId="472E98D5" w14:textId="4243E1C0" w:rsidR="00AC2A8D" w:rsidRPr="00D62B14" w:rsidRDefault="00AC2A8D" w:rsidP="00AC2A8D">
            <w:pPr>
              <w:jc w:val="center"/>
              <w:rPr>
                <w:rFonts w:ascii="GHEA Grapalat" w:hAnsi="GHEA Grapalat"/>
                <w:sz w:val="20"/>
              </w:rPr>
            </w:pPr>
          </w:p>
        </w:tc>
        <w:tc>
          <w:tcPr>
            <w:tcW w:w="2205" w:type="dxa"/>
            <w:vAlign w:val="center"/>
          </w:tcPr>
          <w:p w14:paraId="61A9F08E" w14:textId="42184D06" w:rsidR="00AC2A8D" w:rsidRPr="00D62B14" w:rsidRDefault="00AC2A8D" w:rsidP="00AC2A8D">
            <w:pPr>
              <w:jc w:val="center"/>
              <w:rPr>
                <w:rFonts w:ascii="GHEA Grapalat" w:hAnsi="GHEA Grapalat"/>
                <w:sz w:val="20"/>
              </w:rPr>
            </w:pPr>
            <w:r w:rsidRPr="00D62B14">
              <w:rPr>
                <w:rFonts w:ascii="GHEA Grapalat" w:hAnsi="GHEA Grapalat"/>
                <w:sz w:val="20"/>
              </w:rPr>
              <w:t xml:space="preserve">АСТ 120-2005, </w:t>
            </w:r>
            <w:proofErr w:type="spellStart"/>
            <w:r w:rsidRPr="00D62B14">
              <w:rPr>
                <w:rFonts w:ascii="GHEA Grapalat" w:hAnsi="GHEA Grapalat"/>
              </w:rPr>
              <w:t>Мацоны</w:t>
            </w:r>
            <w:proofErr w:type="spellEnd"/>
            <w:r w:rsidRPr="00D62B14">
              <w:rPr>
                <w:rFonts w:ascii="GHEA Grapalat" w:hAnsi="GHEA Grapalat"/>
              </w:rPr>
              <w:t xml:space="preserve"> </w:t>
            </w:r>
            <w:r w:rsidRPr="00D62B14">
              <w:rPr>
                <w:rFonts w:ascii="GHEA Grapalat" w:hAnsi="GHEA Grapalat"/>
                <w:sz w:val="20"/>
              </w:rPr>
              <w:t xml:space="preserve">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w:t>
            </w:r>
            <w:r w:rsidRPr="00D62B14">
              <w:rPr>
                <w:rFonts w:ascii="GHEA Grapalat" w:hAnsi="GHEA Grapalat"/>
                <w:sz w:val="20"/>
              </w:rPr>
              <w:lastRenderedPageBreak/>
              <w:t>продукции» (ТС 033/2013).</w:t>
            </w:r>
          </w:p>
        </w:tc>
        <w:tc>
          <w:tcPr>
            <w:tcW w:w="1085" w:type="dxa"/>
            <w:vAlign w:val="center"/>
          </w:tcPr>
          <w:p w14:paraId="4F7E54DF" w14:textId="77777777" w:rsidR="00AC2A8D" w:rsidRPr="00D62B14" w:rsidRDefault="00AC2A8D" w:rsidP="00AC2A8D">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3C8ACE52" w14:textId="77777777" w:rsidR="00AC2A8D" w:rsidRPr="00D62B14" w:rsidRDefault="00AC2A8D" w:rsidP="00AC2A8D">
            <w:pPr>
              <w:jc w:val="center"/>
              <w:rPr>
                <w:rFonts w:ascii="GHEA Grapalat" w:hAnsi="GHEA Grapalat"/>
                <w:sz w:val="20"/>
                <w:szCs w:val="20"/>
              </w:rPr>
            </w:pPr>
          </w:p>
        </w:tc>
        <w:tc>
          <w:tcPr>
            <w:tcW w:w="1134" w:type="dxa"/>
            <w:vAlign w:val="center"/>
          </w:tcPr>
          <w:p w14:paraId="3419FB6D" w14:textId="77777777" w:rsidR="00AC2A8D" w:rsidRPr="00D62B14" w:rsidRDefault="00AC2A8D" w:rsidP="00AC2A8D">
            <w:pPr>
              <w:jc w:val="center"/>
              <w:rPr>
                <w:rFonts w:ascii="GHEA Grapalat" w:hAnsi="GHEA Grapalat"/>
                <w:sz w:val="20"/>
                <w:szCs w:val="20"/>
              </w:rPr>
            </w:pPr>
          </w:p>
        </w:tc>
        <w:tc>
          <w:tcPr>
            <w:tcW w:w="850" w:type="dxa"/>
            <w:vAlign w:val="center"/>
          </w:tcPr>
          <w:p w14:paraId="63CF640E" w14:textId="73A96A10" w:rsidR="00AC2A8D" w:rsidRPr="00875AF8" w:rsidRDefault="00AC2A8D" w:rsidP="00AC2A8D">
            <w:pPr>
              <w:jc w:val="center"/>
              <w:rPr>
                <w:rFonts w:ascii="GHEA Grapalat" w:hAnsi="GHEA Grapalat"/>
                <w:sz w:val="20"/>
                <w:szCs w:val="20"/>
              </w:rPr>
            </w:pPr>
            <w:r w:rsidRPr="00875AF8">
              <w:rPr>
                <w:rFonts w:ascii="GHEA Grapalat" w:hAnsi="GHEA Grapalat" w:cs="Calibri"/>
                <w:color w:val="000000"/>
                <w:sz w:val="20"/>
                <w:szCs w:val="20"/>
              </w:rPr>
              <w:t>99</w:t>
            </w:r>
          </w:p>
        </w:tc>
        <w:tc>
          <w:tcPr>
            <w:tcW w:w="709" w:type="dxa"/>
            <w:vAlign w:val="center"/>
          </w:tcPr>
          <w:p w14:paraId="263E56A9" w14:textId="711CAE1F" w:rsidR="00AC2A8D" w:rsidRDefault="00AC2A8D" w:rsidP="00AC2A8D">
            <w:pPr>
              <w:jc w:val="center"/>
            </w:pPr>
            <w:r>
              <w:rPr>
                <w:rFonts w:ascii="GHEA Grapalat" w:hAnsi="GHEA Grapalat" w:cs="Arial"/>
                <w:color w:val="222222"/>
                <w:sz w:val="18"/>
                <w:szCs w:val="18"/>
                <w:shd w:val="clear" w:color="auto" w:fill="FFFFFF"/>
                <w:lang w:val="hy-AM"/>
              </w:rPr>
              <w:t>Г. Гюмри Ул. Туманян 20 квартал</w:t>
            </w:r>
          </w:p>
        </w:tc>
        <w:tc>
          <w:tcPr>
            <w:tcW w:w="963" w:type="dxa"/>
            <w:vAlign w:val="center"/>
          </w:tcPr>
          <w:p w14:paraId="408F689D" w14:textId="77777777" w:rsidR="00AC2A8D" w:rsidRPr="00E21EA7" w:rsidRDefault="00AC2A8D" w:rsidP="00AC2A8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8AD12FE" w14:textId="3D87E6BF" w:rsidR="00AC2A8D" w:rsidRPr="00E21EA7"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AC2A8D" w:rsidRPr="00B138F3" w14:paraId="5D8B44E1" w14:textId="77777777" w:rsidTr="00AC2A8D">
        <w:trPr>
          <w:trHeight w:val="246"/>
          <w:jc w:val="center"/>
        </w:trPr>
        <w:tc>
          <w:tcPr>
            <w:tcW w:w="1242" w:type="dxa"/>
            <w:vAlign w:val="center"/>
          </w:tcPr>
          <w:p w14:paraId="63C63CAC" w14:textId="211F9365" w:rsidR="00AC2A8D" w:rsidRPr="00E20EA4" w:rsidRDefault="00AC2A8D" w:rsidP="00AC2A8D">
            <w:pPr>
              <w:widowControl w:val="0"/>
              <w:jc w:val="center"/>
              <w:rPr>
                <w:rFonts w:ascii="GHEA Grapalat" w:hAnsi="GHEA Grapalat"/>
                <w:sz w:val="16"/>
                <w:szCs w:val="16"/>
                <w:lang w:val="en-US"/>
              </w:rPr>
            </w:pPr>
            <w:r>
              <w:rPr>
                <w:rFonts w:ascii="GHEA Grapalat" w:hAnsi="GHEA Grapalat"/>
                <w:sz w:val="16"/>
                <w:szCs w:val="16"/>
                <w:lang w:val="en-US"/>
              </w:rPr>
              <w:t>19</w:t>
            </w:r>
          </w:p>
        </w:tc>
        <w:tc>
          <w:tcPr>
            <w:tcW w:w="2715" w:type="dxa"/>
            <w:vAlign w:val="center"/>
          </w:tcPr>
          <w:p w14:paraId="47128CC5" w14:textId="10535645" w:rsidR="00AC2A8D" w:rsidRPr="00D62B14" w:rsidRDefault="00AC2A8D" w:rsidP="00AC2A8D">
            <w:pPr>
              <w:jc w:val="center"/>
              <w:rPr>
                <w:rFonts w:ascii="GHEA Grapalat" w:hAnsi="GHEA Grapalat" w:cs="Arial"/>
                <w:color w:val="000000"/>
                <w:sz w:val="20"/>
                <w:szCs w:val="20"/>
                <w:lang w:val="en-US"/>
              </w:rPr>
            </w:pPr>
            <w:r>
              <w:rPr>
                <w:rFonts w:ascii="GHEA Grapalat" w:hAnsi="GHEA Grapalat" w:cs="Calibri"/>
                <w:color w:val="000000"/>
                <w:sz w:val="20"/>
                <w:szCs w:val="20"/>
              </w:rPr>
              <w:t>15333100</w:t>
            </w:r>
          </w:p>
        </w:tc>
        <w:tc>
          <w:tcPr>
            <w:tcW w:w="1559" w:type="dxa"/>
            <w:vAlign w:val="center"/>
          </w:tcPr>
          <w:p w14:paraId="2DAF3CD5" w14:textId="4BA64275" w:rsidR="00AC2A8D" w:rsidRPr="00D62B14" w:rsidRDefault="00AC2A8D" w:rsidP="00AC2A8D">
            <w:pPr>
              <w:jc w:val="center"/>
              <w:rPr>
                <w:rFonts w:ascii="GHEA Grapalat" w:hAnsi="GHEA Grapalat"/>
                <w:sz w:val="20"/>
                <w:szCs w:val="20"/>
              </w:rPr>
            </w:pPr>
            <w:r w:rsidRPr="00D62B14">
              <w:rPr>
                <w:rFonts w:ascii="GHEA Grapalat" w:hAnsi="GHEA Grapalat"/>
              </w:rPr>
              <w:t>Томатная паста</w:t>
            </w:r>
          </w:p>
        </w:tc>
        <w:tc>
          <w:tcPr>
            <w:tcW w:w="1187" w:type="dxa"/>
            <w:vAlign w:val="center"/>
          </w:tcPr>
          <w:p w14:paraId="36BD73FF" w14:textId="41384E0E" w:rsidR="00AC2A8D" w:rsidRPr="00D62B14" w:rsidRDefault="00AC2A8D" w:rsidP="00AC2A8D">
            <w:pPr>
              <w:jc w:val="center"/>
              <w:rPr>
                <w:rFonts w:ascii="GHEA Grapalat" w:hAnsi="GHEA Grapalat"/>
                <w:sz w:val="20"/>
              </w:rPr>
            </w:pPr>
          </w:p>
        </w:tc>
        <w:tc>
          <w:tcPr>
            <w:tcW w:w="2205" w:type="dxa"/>
            <w:vAlign w:val="center"/>
          </w:tcPr>
          <w:p w14:paraId="1D17D575" w14:textId="06E9181E" w:rsidR="00AC2A8D" w:rsidRPr="00D62B14" w:rsidRDefault="00AC2A8D" w:rsidP="00AC2A8D">
            <w:pPr>
              <w:spacing w:line="256" w:lineRule="auto"/>
              <w:jc w:val="center"/>
              <w:rPr>
                <w:rFonts w:ascii="GHEA Grapalat" w:hAnsi="GHEA Grapalat"/>
                <w:sz w:val="16"/>
                <w:szCs w:val="16"/>
                <w:lang w:val="hy-AM"/>
              </w:rPr>
            </w:pPr>
            <w:r w:rsidRPr="00D62B14">
              <w:rPr>
                <w:rFonts w:ascii="GHEA Grapalat" w:hAnsi="GHEA Grapalat"/>
                <w:sz w:val="20"/>
              </w:rPr>
              <w:t xml:space="preserve">Высокие или первые сорта, в стеклянной или металлической таре, фасовка до 10 дм3. Безопасность: согласно гигиеническим нормам N 2-III-4.9-01-2010 и статье 9 Закона РА "О безопасности </w:t>
            </w:r>
            <w:r w:rsidRPr="00D62B14">
              <w:rPr>
                <w:rFonts w:ascii="GHEA Grapalat" w:hAnsi="GHEA Grapalat"/>
                <w:sz w:val="20"/>
                <w:szCs w:val="20"/>
              </w:rPr>
              <w:t>пищевых</w:t>
            </w:r>
            <w:r w:rsidRPr="00D62B14">
              <w:rPr>
                <w:rFonts w:ascii="GHEA Grapalat" w:hAnsi="GHEA Grapalat"/>
                <w:sz w:val="20"/>
                <w:szCs w:val="20"/>
                <w:lang w:val="hy-AM"/>
              </w:rPr>
              <w:t xml:space="preserve"> продуктов".</w:t>
            </w:r>
          </w:p>
        </w:tc>
        <w:tc>
          <w:tcPr>
            <w:tcW w:w="1085" w:type="dxa"/>
            <w:vAlign w:val="center"/>
          </w:tcPr>
          <w:p w14:paraId="3664987C" w14:textId="77777777" w:rsidR="00AC2A8D" w:rsidRPr="00D62B14" w:rsidRDefault="00AC2A8D" w:rsidP="00AC2A8D">
            <w:pPr>
              <w:jc w:val="center"/>
              <w:rPr>
                <w:rFonts w:ascii="GHEA Grapalat" w:hAnsi="GHEA Grapalat" w:cs="Calibri"/>
                <w:sz w:val="20"/>
                <w:szCs w:val="20"/>
              </w:rPr>
            </w:pPr>
            <w:r w:rsidRPr="00D62B14">
              <w:rPr>
                <w:rFonts w:ascii="GHEA Grapalat" w:hAnsi="GHEA Grapalat" w:cs="Arial"/>
                <w:sz w:val="20"/>
                <w:szCs w:val="20"/>
              </w:rPr>
              <w:t>кг</w:t>
            </w:r>
          </w:p>
        </w:tc>
        <w:tc>
          <w:tcPr>
            <w:tcW w:w="1559" w:type="dxa"/>
            <w:vAlign w:val="center"/>
          </w:tcPr>
          <w:p w14:paraId="4C3AA29D" w14:textId="77777777" w:rsidR="00AC2A8D" w:rsidRPr="00D62B14" w:rsidRDefault="00AC2A8D" w:rsidP="00AC2A8D">
            <w:pPr>
              <w:jc w:val="center"/>
              <w:rPr>
                <w:rFonts w:ascii="GHEA Grapalat" w:hAnsi="GHEA Grapalat"/>
                <w:sz w:val="20"/>
                <w:szCs w:val="20"/>
              </w:rPr>
            </w:pPr>
          </w:p>
        </w:tc>
        <w:tc>
          <w:tcPr>
            <w:tcW w:w="1134" w:type="dxa"/>
            <w:vAlign w:val="center"/>
          </w:tcPr>
          <w:p w14:paraId="007D4B83" w14:textId="77777777" w:rsidR="00AC2A8D" w:rsidRPr="00D62B14" w:rsidRDefault="00AC2A8D" w:rsidP="00AC2A8D">
            <w:pPr>
              <w:jc w:val="center"/>
              <w:rPr>
                <w:rFonts w:ascii="GHEA Grapalat" w:hAnsi="GHEA Grapalat"/>
                <w:sz w:val="20"/>
                <w:szCs w:val="20"/>
              </w:rPr>
            </w:pPr>
          </w:p>
        </w:tc>
        <w:tc>
          <w:tcPr>
            <w:tcW w:w="850" w:type="dxa"/>
            <w:vAlign w:val="center"/>
          </w:tcPr>
          <w:p w14:paraId="61C69856" w14:textId="32EFE91D" w:rsidR="00AC2A8D" w:rsidRPr="00875AF8" w:rsidRDefault="00AC2A8D" w:rsidP="00AC2A8D">
            <w:pPr>
              <w:jc w:val="center"/>
              <w:rPr>
                <w:rFonts w:ascii="GHEA Grapalat" w:hAnsi="GHEA Grapalat" w:cs="Calibri"/>
                <w:color w:val="000000"/>
                <w:sz w:val="20"/>
                <w:szCs w:val="20"/>
              </w:rPr>
            </w:pPr>
            <w:r w:rsidRPr="00875AF8">
              <w:rPr>
                <w:rFonts w:ascii="GHEA Grapalat" w:hAnsi="GHEA Grapalat" w:cs="Calibri"/>
                <w:color w:val="000000"/>
                <w:sz w:val="20"/>
                <w:szCs w:val="20"/>
              </w:rPr>
              <w:t>20</w:t>
            </w:r>
          </w:p>
        </w:tc>
        <w:tc>
          <w:tcPr>
            <w:tcW w:w="709" w:type="dxa"/>
            <w:vAlign w:val="center"/>
          </w:tcPr>
          <w:p w14:paraId="1ACEFA7B" w14:textId="5DA9CE6C" w:rsidR="00AC2A8D" w:rsidRPr="00D62B14" w:rsidRDefault="00AC2A8D" w:rsidP="00AC2A8D">
            <w:pPr>
              <w:jc w:val="center"/>
              <w:rPr>
                <w:rFonts w:ascii="GHEA Grapalat" w:hAnsi="GHEA Grapalat"/>
              </w:rPr>
            </w:pPr>
            <w:r w:rsidRPr="00D62B14">
              <w:rPr>
                <w:rFonts w:ascii="GHEA Grapalat" w:hAnsi="GHEA Grapalat" w:cs="Arial"/>
                <w:color w:val="222222"/>
                <w:sz w:val="18"/>
                <w:szCs w:val="18"/>
                <w:shd w:val="clear" w:color="auto" w:fill="FFFFFF"/>
                <w:lang w:val="hy-AM"/>
              </w:rPr>
              <w:t xml:space="preserve">Г. Гюмри Ул. Туманян 20 квартал  </w:t>
            </w:r>
          </w:p>
        </w:tc>
        <w:tc>
          <w:tcPr>
            <w:tcW w:w="963" w:type="dxa"/>
            <w:vAlign w:val="center"/>
          </w:tcPr>
          <w:p w14:paraId="116BFA75" w14:textId="77777777" w:rsidR="00AC2A8D" w:rsidRPr="00D62B14" w:rsidRDefault="00AC2A8D" w:rsidP="00AC2A8D">
            <w:pPr>
              <w:jc w:val="center"/>
              <w:rPr>
                <w:rFonts w:ascii="GHEA Grapalat" w:hAnsi="GHEA Grapalat"/>
                <w:sz w:val="20"/>
              </w:rPr>
            </w:pPr>
            <w:r w:rsidRPr="00D62B14">
              <w:rPr>
                <w:rFonts w:ascii="GHEA Grapalat" w:hAnsi="GHEA Grapalat" w:cs="Calibri"/>
                <w:color w:val="000000"/>
                <w:sz w:val="18"/>
                <w:szCs w:val="18"/>
                <w:lang w:val="hy-AM"/>
              </w:rPr>
              <w:t>По требованию клиента</w:t>
            </w:r>
          </w:p>
        </w:tc>
        <w:tc>
          <w:tcPr>
            <w:tcW w:w="1142" w:type="dxa"/>
            <w:vAlign w:val="center"/>
          </w:tcPr>
          <w:p w14:paraId="76740FB3" w14:textId="5F72EFAE" w:rsidR="00AC2A8D" w:rsidRPr="00D62B14" w:rsidRDefault="00AC2A8D" w:rsidP="00AC2A8D">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bl>
    <w:p w14:paraId="42DE5982"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2"/>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999"/>
        <w:gridCol w:w="1938"/>
        <w:gridCol w:w="936"/>
        <w:gridCol w:w="964"/>
        <w:gridCol w:w="677"/>
        <w:gridCol w:w="823"/>
        <w:gridCol w:w="529"/>
        <w:gridCol w:w="604"/>
        <w:gridCol w:w="687"/>
        <w:gridCol w:w="805"/>
        <w:gridCol w:w="866"/>
        <w:gridCol w:w="842"/>
        <w:gridCol w:w="938"/>
        <w:gridCol w:w="845"/>
        <w:gridCol w:w="773"/>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AC2A8D">
        <w:trPr>
          <w:trHeight w:val="747"/>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7BEBD18E"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w:t>
            </w:r>
            <w:r w:rsidR="00AC2A8D">
              <w:rPr>
                <w:rFonts w:ascii="GHEA Grapalat" w:hAnsi="GHEA Grapalat"/>
                <w:sz w:val="16"/>
                <w:szCs w:val="16"/>
                <w:lang w:val="hy-AM"/>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3"/>
              <w:t>**</w:t>
            </w:r>
          </w:p>
        </w:tc>
      </w:tr>
      <w:tr w:rsidR="00B138F3" w:rsidRPr="00B138F3" w14:paraId="01612742" w14:textId="77777777" w:rsidTr="00AC2A8D">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C2A8D" w:rsidRPr="00B138F3" w14:paraId="17DBFD26" w14:textId="77777777" w:rsidTr="00D7320E">
        <w:trPr>
          <w:trHeight w:val="404"/>
          <w:jc w:val="center"/>
        </w:trPr>
        <w:tc>
          <w:tcPr>
            <w:tcW w:w="1679" w:type="dxa"/>
            <w:vAlign w:val="center"/>
          </w:tcPr>
          <w:p w14:paraId="072BC2FB" w14:textId="5D2D01EA"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p>
        </w:tc>
        <w:tc>
          <w:tcPr>
            <w:tcW w:w="1999" w:type="dxa"/>
            <w:vAlign w:val="center"/>
          </w:tcPr>
          <w:p w14:paraId="34E3CCE9" w14:textId="3D693335"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15872400</w:t>
            </w:r>
          </w:p>
        </w:tc>
        <w:tc>
          <w:tcPr>
            <w:tcW w:w="1938" w:type="dxa"/>
            <w:vAlign w:val="center"/>
          </w:tcPr>
          <w:p w14:paraId="2238CEB1" w14:textId="744E536D" w:rsidR="00AC2A8D" w:rsidRPr="00AC2A8D" w:rsidRDefault="00AC2A8D" w:rsidP="00AC2A8D">
            <w:pPr>
              <w:rPr>
                <w:rFonts w:ascii="GHEA Grapalat" w:hAnsi="GHEA Grapalat"/>
                <w:sz w:val="20"/>
                <w:szCs w:val="20"/>
              </w:rPr>
            </w:pPr>
            <w:r w:rsidRPr="00AC2A8D">
              <w:rPr>
                <w:rFonts w:ascii="GHEA Grapalat" w:hAnsi="GHEA Grapalat"/>
                <w:sz w:val="20"/>
                <w:szCs w:val="20"/>
              </w:rPr>
              <w:t>Соль</w:t>
            </w:r>
          </w:p>
        </w:tc>
        <w:tc>
          <w:tcPr>
            <w:tcW w:w="936" w:type="dxa"/>
          </w:tcPr>
          <w:p w14:paraId="785E156E" w14:textId="44A23772" w:rsidR="00AC2A8D" w:rsidRPr="00AC2A8D" w:rsidRDefault="00AC2A8D" w:rsidP="00AC2A8D">
            <w:pPr>
              <w:widowControl w:val="0"/>
              <w:jc w:val="center"/>
              <w:rPr>
                <w:rFonts w:ascii="Cambria Math" w:hAnsi="Cambria Math"/>
                <w:sz w:val="16"/>
                <w:szCs w:val="16"/>
                <w:lang w:val="hy-AM"/>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4C691D33" w14:textId="5E905626"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779215E6" w14:textId="00B6A4D6"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3A5F19BB" w14:textId="06A4D498"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6D6AFA77" w14:textId="5937A36A"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3C1797C6"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70265A2C"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0A5E429F"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5D2E9252" w14:textId="3EBEC44C" w:rsidR="00AC2A8D" w:rsidRDefault="00AC2A8D" w:rsidP="00AC2A8D">
            <w:pPr>
              <w:widowControl w:val="0"/>
              <w:jc w:val="center"/>
              <w:rPr>
                <w:rFonts w:ascii="GHEA Grapalat" w:hAnsi="GHEA Grapalat" w:cs="Arial"/>
                <w:sz w:val="16"/>
                <w:szCs w:val="16"/>
              </w:rPr>
            </w:pPr>
          </w:p>
        </w:tc>
        <w:tc>
          <w:tcPr>
            <w:tcW w:w="842" w:type="dxa"/>
            <w:vAlign w:val="center"/>
          </w:tcPr>
          <w:p w14:paraId="5EB03558" w14:textId="2B42DA55" w:rsidR="00AC2A8D" w:rsidRDefault="00AC2A8D" w:rsidP="00AC2A8D">
            <w:pPr>
              <w:widowControl w:val="0"/>
              <w:jc w:val="center"/>
              <w:rPr>
                <w:rFonts w:ascii="GHEA Grapalat" w:hAnsi="GHEA Grapalat" w:cs="Arial"/>
                <w:sz w:val="16"/>
                <w:szCs w:val="16"/>
              </w:rPr>
            </w:pPr>
          </w:p>
        </w:tc>
        <w:tc>
          <w:tcPr>
            <w:tcW w:w="938" w:type="dxa"/>
            <w:vAlign w:val="center"/>
          </w:tcPr>
          <w:p w14:paraId="28FB5DD7" w14:textId="490A4D43" w:rsidR="00AC2A8D" w:rsidRDefault="00AC2A8D" w:rsidP="00AC2A8D">
            <w:pPr>
              <w:widowControl w:val="0"/>
              <w:jc w:val="center"/>
              <w:rPr>
                <w:rFonts w:ascii="GHEA Grapalat" w:hAnsi="GHEA Grapalat" w:cs="Arial"/>
                <w:sz w:val="16"/>
                <w:szCs w:val="16"/>
              </w:rPr>
            </w:pPr>
          </w:p>
        </w:tc>
        <w:tc>
          <w:tcPr>
            <w:tcW w:w="845" w:type="dxa"/>
            <w:vAlign w:val="center"/>
          </w:tcPr>
          <w:p w14:paraId="4E4BD806" w14:textId="06C184A4" w:rsidR="00AC2A8D" w:rsidRDefault="00AC2A8D" w:rsidP="00AC2A8D">
            <w:pPr>
              <w:widowControl w:val="0"/>
              <w:jc w:val="center"/>
              <w:rPr>
                <w:rFonts w:ascii="GHEA Grapalat" w:hAnsi="GHEA Grapalat" w:cs="Arial"/>
                <w:sz w:val="16"/>
                <w:szCs w:val="16"/>
              </w:rPr>
            </w:pPr>
          </w:p>
        </w:tc>
        <w:tc>
          <w:tcPr>
            <w:tcW w:w="773" w:type="dxa"/>
            <w:vAlign w:val="center"/>
          </w:tcPr>
          <w:p w14:paraId="4EAB2CA1" w14:textId="6F1054C7" w:rsidR="00AC2A8D" w:rsidRPr="00595067" w:rsidRDefault="00AC2A8D" w:rsidP="00AC2A8D">
            <w:pPr>
              <w:widowControl w:val="0"/>
              <w:jc w:val="center"/>
              <w:rPr>
                <w:rFonts w:ascii="GHEA Grapalat" w:hAnsi="GHEA Grapalat"/>
                <w:b/>
                <w:sz w:val="16"/>
                <w:szCs w:val="16"/>
                <w:lang w:val="hy-AM"/>
              </w:rPr>
            </w:pPr>
            <w:r w:rsidRPr="001E12A6">
              <w:rPr>
                <w:rFonts w:ascii="GHEA Grapalat" w:hAnsi="GHEA Grapalat"/>
                <w:sz w:val="18"/>
                <w:szCs w:val="18"/>
              </w:rPr>
              <w:t>100%</w:t>
            </w:r>
          </w:p>
        </w:tc>
      </w:tr>
      <w:tr w:rsidR="00AC2A8D" w:rsidRPr="00B138F3" w14:paraId="6EAF12A5" w14:textId="77777777" w:rsidTr="00D7320E">
        <w:trPr>
          <w:trHeight w:val="404"/>
          <w:jc w:val="center"/>
        </w:trPr>
        <w:tc>
          <w:tcPr>
            <w:tcW w:w="1679" w:type="dxa"/>
            <w:vAlign w:val="center"/>
          </w:tcPr>
          <w:p w14:paraId="6D8B5A6B" w14:textId="5FE4657A"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2</w:t>
            </w:r>
          </w:p>
        </w:tc>
        <w:tc>
          <w:tcPr>
            <w:tcW w:w="1999" w:type="dxa"/>
            <w:vAlign w:val="center"/>
          </w:tcPr>
          <w:p w14:paraId="16189CE1" w14:textId="5D322570"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15421100</w:t>
            </w:r>
          </w:p>
        </w:tc>
        <w:tc>
          <w:tcPr>
            <w:tcW w:w="1938" w:type="dxa"/>
            <w:vAlign w:val="center"/>
          </w:tcPr>
          <w:p w14:paraId="49472DB1" w14:textId="29BD5B67" w:rsidR="00AC2A8D" w:rsidRPr="00AC2A8D" w:rsidRDefault="00AC2A8D" w:rsidP="00AC2A8D">
            <w:pPr>
              <w:rPr>
                <w:rFonts w:ascii="GHEA Grapalat" w:hAnsi="GHEA Grapalat"/>
                <w:sz w:val="20"/>
                <w:szCs w:val="20"/>
              </w:rPr>
            </w:pPr>
            <w:r w:rsidRPr="00AC2A8D">
              <w:rPr>
                <w:rFonts w:ascii="GHEA Grapalat" w:hAnsi="GHEA Grapalat"/>
                <w:sz w:val="20"/>
                <w:szCs w:val="20"/>
              </w:rPr>
              <w:t>Масло подсолнечное рафинированное (фильтрованное)</w:t>
            </w:r>
          </w:p>
        </w:tc>
        <w:tc>
          <w:tcPr>
            <w:tcW w:w="936" w:type="dxa"/>
          </w:tcPr>
          <w:p w14:paraId="4AB0C3DB" w14:textId="1E35E995"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7A567941" w14:textId="6245E896"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6276A481" w14:textId="79DE5192"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7C91C64C" w14:textId="7C7C8BCE"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7F713EDA" w14:textId="4684F452"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36852B1B"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2DD372AB"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23E2C504"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4DACFB73" w14:textId="48C69225" w:rsidR="00AC2A8D" w:rsidRDefault="00AC2A8D" w:rsidP="00AC2A8D">
            <w:pPr>
              <w:widowControl w:val="0"/>
              <w:jc w:val="center"/>
              <w:rPr>
                <w:rFonts w:ascii="GHEA Grapalat" w:hAnsi="GHEA Grapalat" w:cs="Arial"/>
                <w:sz w:val="16"/>
                <w:szCs w:val="16"/>
              </w:rPr>
            </w:pPr>
          </w:p>
        </w:tc>
        <w:tc>
          <w:tcPr>
            <w:tcW w:w="842" w:type="dxa"/>
            <w:vAlign w:val="center"/>
          </w:tcPr>
          <w:p w14:paraId="0037522F" w14:textId="69C86B3A" w:rsidR="00AC2A8D" w:rsidRDefault="00AC2A8D" w:rsidP="00AC2A8D">
            <w:pPr>
              <w:widowControl w:val="0"/>
              <w:jc w:val="center"/>
              <w:rPr>
                <w:rFonts w:ascii="GHEA Grapalat" w:hAnsi="GHEA Grapalat" w:cs="Arial"/>
                <w:sz w:val="16"/>
                <w:szCs w:val="16"/>
              </w:rPr>
            </w:pPr>
          </w:p>
        </w:tc>
        <w:tc>
          <w:tcPr>
            <w:tcW w:w="938" w:type="dxa"/>
            <w:vAlign w:val="center"/>
          </w:tcPr>
          <w:p w14:paraId="65587BA9" w14:textId="62DD95CB" w:rsidR="00AC2A8D" w:rsidRDefault="00AC2A8D" w:rsidP="00AC2A8D">
            <w:pPr>
              <w:widowControl w:val="0"/>
              <w:jc w:val="center"/>
              <w:rPr>
                <w:rFonts w:ascii="GHEA Grapalat" w:hAnsi="GHEA Grapalat" w:cs="Arial"/>
                <w:sz w:val="16"/>
                <w:szCs w:val="16"/>
              </w:rPr>
            </w:pPr>
          </w:p>
        </w:tc>
        <w:tc>
          <w:tcPr>
            <w:tcW w:w="845" w:type="dxa"/>
            <w:vAlign w:val="center"/>
          </w:tcPr>
          <w:p w14:paraId="0E8CF125" w14:textId="377D7426" w:rsidR="00AC2A8D" w:rsidRDefault="00AC2A8D" w:rsidP="00AC2A8D">
            <w:pPr>
              <w:widowControl w:val="0"/>
              <w:jc w:val="center"/>
              <w:rPr>
                <w:rFonts w:ascii="GHEA Grapalat" w:hAnsi="GHEA Grapalat" w:cs="Arial"/>
                <w:sz w:val="16"/>
                <w:szCs w:val="16"/>
              </w:rPr>
            </w:pPr>
          </w:p>
        </w:tc>
        <w:tc>
          <w:tcPr>
            <w:tcW w:w="773" w:type="dxa"/>
            <w:vAlign w:val="center"/>
          </w:tcPr>
          <w:p w14:paraId="500BC5C6" w14:textId="3AFF6E03" w:rsidR="00AC2A8D" w:rsidRDefault="00AC2A8D" w:rsidP="00AC2A8D">
            <w:r w:rsidRPr="001E12A6">
              <w:rPr>
                <w:rFonts w:ascii="GHEA Grapalat" w:hAnsi="GHEA Grapalat"/>
                <w:sz w:val="18"/>
                <w:szCs w:val="18"/>
              </w:rPr>
              <w:t>100%</w:t>
            </w:r>
          </w:p>
        </w:tc>
      </w:tr>
      <w:tr w:rsidR="00AC2A8D" w:rsidRPr="00B138F3" w14:paraId="77D28A2D" w14:textId="77777777" w:rsidTr="00D7320E">
        <w:trPr>
          <w:trHeight w:val="404"/>
          <w:jc w:val="center"/>
        </w:trPr>
        <w:tc>
          <w:tcPr>
            <w:tcW w:w="1679" w:type="dxa"/>
            <w:vAlign w:val="center"/>
          </w:tcPr>
          <w:p w14:paraId="4D6B3C5A" w14:textId="1CDDFB5C"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3</w:t>
            </w:r>
          </w:p>
        </w:tc>
        <w:tc>
          <w:tcPr>
            <w:tcW w:w="1999" w:type="dxa"/>
            <w:vAlign w:val="center"/>
          </w:tcPr>
          <w:p w14:paraId="25F71EA4" w14:textId="35F74F66" w:rsidR="00AC2A8D" w:rsidRPr="00AC2A8D" w:rsidRDefault="00AC2A8D" w:rsidP="00AC2A8D">
            <w:pPr>
              <w:jc w:val="center"/>
              <w:rPr>
                <w:rFonts w:ascii="GHEA Grapalat" w:hAnsi="GHEA Grapalat"/>
                <w:sz w:val="20"/>
                <w:szCs w:val="20"/>
              </w:rPr>
            </w:pPr>
            <w:r w:rsidRPr="00AC2A8D">
              <w:rPr>
                <w:rFonts w:ascii="GHEA Grapalat" w:hAnsi="GHEA Grapalat" w:cs="Calibri"/>
                <w:sz w:val="20"/>
                <w:szCs w:val="20"/>
              </w:rPr>
              <w:t>03211300</w:t>
            </w:r>
          </w:p>
        </w:tc>
        <w:tc>
          <w:tcPr>
            <w:tcW w:w="1938" w:type="dxa"/>
            <w:vAlign w:val="center"/>
          </w:tcPr>
          <w:p w14:paraId="145F3A2B" w14:textId="034A6E07" w:rsidR="00AC2A8D" w:rsidRPr="00AC2A8D" w:rsidRDefault="00AC2A8D" w:rsidP="00AC2A8D">
            <w:pPr>
              <w:rPr>
                <w:rFonts w:ascii="GHEA Grapalat" w:hAnsi="GHEA Grapalat"/>
                <w:sz w:val="20"/>
                <w:szCs w:val="20"/>
              </w:rPr>
            </w:pPr>
            <w:r w:rsidRPr="00AC2A8D">
              <w:rPr>
                <w:rFonts w:ascii="GHEA Grapalat" w:hAnsi="GHEA Grapalat"/>
                <w:sz w:val="20"/>
                <w:szCs w:val="20"/>
              </w:rPr>
              <w:t>Рис</w:t>
            </w:r>
          </w:p>
        </w:tc>
        <w:tc>
          <w:tcPr>
            <w:tcW w:w="936" w:type="dxa"/>
          </w:tcPr>
          <w:p w14:paraId="24474D21" w14:textId="154EC0D7"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5E66A5BB" w14:textId="2EF8BB34"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22F0E05C" w14:textId="60EC5835"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0DDBF2B5" w14:textId="510C4DB4"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49FAAF98" w14:textId="759DCD52"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312F29A5"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795D6718"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0F4900DA"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7EB26BDB" w14:textId="4FF14A12" w:rsidR="00AC2A8D" w:rsidRDefault="00AC2A8D" w:rsidP="00AC2A8D">
            <w:pPr>
              <w:widowControl w:val="0"/>
              <w:jc w:val="center"/>
              <w:rPr>
                <w:rFonts w:ascii="GHEA Grapalat" w:hAnsi="GHEA Grapalat" w:cs="Arial"/>
                <w:sz w:val="16"/>
                <w:szCs w:val="16"/>
              </w:rPr>
            </w:pPr>
          </w:p>
        </w:tc>
        <w:tc>
          <w:tcPr>
            <w:tcW w:w="842" w:type="dxa"/>
            <w:vAlign w:val="center"/>
          </w:tcPr>
          <w:p w14:paraId="1DE0A766" w14:textId="66EA9209" w:rsidR="00AC2A8D" w:rsidRDefault="00AC2A8D" w:rsidP="00AC2A8D">
            <w:pPr>
              <w:widowControl w:val="0"/>
              <w:jc w:val="center"/>
              <w:rPr>
                <w:rFonts w:ascii="GHEA Grapalat" w:hAnsi="GHEA Grapalat" w:cs="Arial"/>
                <w:sz w:val="16"/>
                <w:szCs w:val="16"/>
              </w:rPr>
            </w:pPr>
          </w:p>
        </w:tc>
        <w:tc>
          <w:tcPr>
            <w:tcW w:w="938" w:type="dxa"/>
            <w:vAlign w:val="center"/>
          </w:tcPr>
          <w:p w14:paraId="4E82AAD4" w14:textId="5959D91A" w:rsidR="00AC2A8D" w:rsidRDefault="00AC2A8D" w:rsidP="00AC2A8D">
            <w:pPr>
              <w:widowControl w:val="0"/>
              <w:jc w:val="center"/>
              <w:rPr>
                <w:rFonts w:ascii="GHEA Grapalat" w:hAnsi="GHEA Grapalat" w:cs="Arial"/>
                <w:sz w:val="16"/>
                <w:szCs w:val="16"/>
              </w:rPr>
            </w:pPr>
          </w:p>
        </w:tc>
        <w:tc>
          <w:tcPr>
            <w:tcW w:w="845" w:type="dxa"/>
            <w:vAlign w:val="center"/>
          </w:tcPr>
          <w:p w14:paraId="05E05864" w14:textId="04E17BDF" w:rsidR="00AC2A8D" w:rsidRDefault="00AC2A8D" w:rsidP="00AC2A8D">
            <w:pPr>
              <w:widowControl w:val="0"/>
              <w:jc w:val="center"/>
              <w:rPr>
                <w:rFonts w:ascii="GHEA Grapalat" w:hAnsi="GHEA Grapalat" w:cs="Arial"/>
                <w:sz w:val="16"/>
                <w:szCs w:val="16"/>
              </w:rPr>
            </w:pPr>
          </w:p>
        </w:tc>
        <w:tc>
          <w:tcPr>
            <w:tcW w:w="773" w:type="dxa"/>
            <w:vAlign w:val="center"/>
          </w:tcPr>
          <w:p w14:paraId="0AABB1D9" w14:textId="215D47F9" w:rsidR="00AC2A8D" w:rsidRDefault="00AC2A8D" w:rsidP="00AC2A8D">
            <w:r w:rsidRPr="001E12A6">
              <w:rPr>
                <w:rFonts w:ascii="GHEA Grapalat" w:hAnsi="GHEA Grapalat"/>
                <w:sz w:val="18"/>
                <w:szCs w:val="18"/>
              </w:rPr>
              <w:t>100%</w:t>
            </w:r>
          </w:p>
        </w:tc>
      </w:tr>
      <w:tr w:rsidR="00AC2A8D" w:rsidRPr="00B138F3" w14:paraId="2EE6B960" w14:textId="77777777" w:rsidTr="00D7320E">
        <w:trPr>
          <w:trHeight w:val="404"/>
          <w:jc w:val="center"/>
        </w:trPr>
        <w:tc>
          <w:tcPr>
            <w:tcW w:w="1679" w:type="dxa"/>
            <w:vAlign w:val="center"/>
          </w:tcPr>
          <w:p w14:paraId="630BD0F7" w14:textId="143E2EFA"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4</w:t>
            </w:r>
          </w:p>
        </w:tc>
        <w:tc>
          <w:tcPr>
            <w:tcW w:w="1999" w:type="dxa"/>
            <w:vAlign w:val="center"/>
          </w:tcPr>
          <w:p w14:paraId="575C6DDE" w14:textId="0E3E6ACF"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03221110</w:t>
            </w:r>
          </w:p>
        </w:tc>
        <w:tc>
          <w:tcPr>
            <w:tcW w:w="1938" w:type="dxa"/>
            <w:vAlign w:val="center"/>
          </w:tcPr>
          <w:p w14:paraId="0FEFCB32" w14:textId="52425D82" w:rsidR="00AC2A8D" w:rsidRPr="00AC2A8D" w:rsidRDefault="00AC2A8D" w:rsidP="00AC2A8D">
            <w:pPr>
              <w:rPr>
                <w:rFonts w:ascii="GHEA Grapalat" w:hAnsi="GHEA Grapalat"/>
                <w:sz w:val="20"/>
                <w:szCs w:val="20"/>
              </w:rPr>
            </w:pPr>
            <w:r w:rsidRPr="00AC2A8D">
              <w:rPr>
                <w:rFonts w:ascii="GHEA Grapalat" w:hAnsi="GHEA Grapalat"/>
                <w:sz w:val="20"/>
                <w:szCs w:val="20"/>
              </w:rPr>
              <w:t>Морковь</w:t>
            </w:r>
          </w:p>
        </w:tc>
        <w:tc>
          <w:tcPr>
            <w:tcW w:w="936" w:type="dxa"/>
          </w:tcPr>
          <w:p w14:paraId="7D530611" w14:textId="0948A511"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751CB043" w14:textId="17328545"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68A2DE5E" w14:textId="6600CC88"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4B39A8DE" w14:textId="600DD392"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7E103BFD" w14:textId="41DAB355"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4FDA55F7"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0620C4B8"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32276E1B"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2DB7E28B" w14:textId="4014C123" w:rsidR="00AC2A8D" w:rsidRDefault="00AC2A8D" w:rsidP="00AC2A8D">
            <w:pPr>
              <w:widowControl w:val="0"/>
              <w:jc w:val="center"/>
              <w:rPr>
                <w:rFonts w:ascii="GHEA Grapalat" w:hAnsi="GHEA Grapalat" w:cs="Arial"/>
                <w:sz w:val="16"/>
                <w:szCs w:val="16"/>
              </w:rPr>
            </w:pPr>
          </w:p>
        </w:tc>
        <w:tc>
          <w:tcPr>
            <w:tcW w:w="842" w:type="dxa"/>
            <w:vAlign w:val="center"/>
          </w:tcPr>
          <w:p w14:paraId="027AB515" w14:textId="46478060" w:rsidR="00AC2A8D" w:rsidRDefault="00AC2A8D" w:rsidP="00AC2A8D">
            <w:pPr>
              <w:widowControl w:val="0"/>
              <w:jc w:val="center"/>
              <w:rPr>
                <w:rFonts w:ascii="GHEA Grapalat" w:hAnsi="GHEA Grapalat" w:cs="Arial"/>
                <w:sz w:val="16"/>
                <w:szCs w:val="16"/>
              </w:rPr>
            </w:pPr>
          </w:p>
        </w:tc>
        <w:tc>
          <w:tcPr>
            <w:tcW w:w="938" w:type="dxa"/>
            <w:vAlign w:val="center"/>
          </w:tcPr>
          <w:p w14:paraId="38819E27" w14:textId="5DD4C2F1" w:rsidR="00AC2A8D" w:rsidRDefault="00AC2A8D" w:rsidP="00AC2A8D">
            <w:pPr>
              <w:widowControl w:val="0"/>
              <w:jc w:val="center"/>
              <w:rPr>
                <w:rFonts w:ascii="GHEA Grapalat" w:hAnsi="GHEA Grapalat" w:cs="Arial"/>
                <w:sz w:val="16"/>
                <w:szCs w:val="16"/>
              </w:rPr>
            </w:pPr>
          </w:p>
        </w:tc>
        <w:tc>
          <w:tcPr>
            <w:tcW w:w="845" w:type="dxa"/>
            <w:vAlign w:val="center"/>
          </w:tcPr>
          <w:p w14:paraId="5F9D087F" w14:textId="76B37678" w:rsidR="00AC2A8D" w:rsidRDefault="00AC2A8D" w:rsidP="00AC2A8D">
            <w:pPr>
              <w:widowControl w:val="0"/>
              <w:jc w:val="center"/>
              <w:rPr>
                <w:rFonts w:ascii="GHEA Grapalat" w:hAnsi="GHEA Grapalat" w:cs="Arial"/>
                <w:sz w:val="16"/>
                <w:szCs w:val="16"/>
              </w:rPr>
            </w:pPr>
          </w:p>
        </w:tc>
        <w:tc>
          <w:tcPr>
            <w:tcW w:w="773" w:type="dxa"/>
            <w:vAlign w:val="center"/>
          </w:tcPr>
          <w:p w14:paraId="265BE82C" w14:textId="1EFCF546" w:rsidR="00AC2A8D" w:rsidRDefault="00AC2A8D" w:rsidP="00AC2A8D">
            <w:r w:rsidRPr="001E12A6">
              <w:rPr>
                <w:rFonts w:ascii="GHEA Grapalat" w:hAnsi="GHEA Grapalat"/>
                <w:sz w:val="18"/>
                <w:szCs w:val="18"/>
              </w:rPr>
              <w:t>100%</w:t>
            </w:r>
          </w:p>
        </w:tc>
      </w:tr>
      <w:tr w:rsidR="00AC2A8D" w:rsidRPr="00B138F3" w14:paraId="1C8608F6" w14:textId="77777777" w:rsidTr="00D7320E">
        <w:trPr>
          <w:trHeight w:val="404"/>
          <w:jc w:val="center"/>
        </w:trPr>
        <w:tc>
          <w:tcPr>
            <w:tcW w:w="1679" w:type="dxa"/>
            <w:vAlign w:val="center"/>
          </w:tcPr>
          <w:p w14:paraId="64626619" w14:textId="3B5296C9"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5</w:t>
            </w:r>
          </w:p>
        </w:tc>
        <w:tc>
          <w:tcPr>
            <w:tcW w:w="1999" w:type="dxa"/>
            <w:vAlign w:val="center"/>
          </w:tcPr>
          <w:p w14:paraId="2DF3BF33" w14:textId="51FBBE69"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15331151</w:t>
            </w:r>
          </w:p>
        </w:tc>
        <w:tc>
          <w:tcPr>
            <w:tcW w:w="1938" w:type="dxa"/>
            <w:vAlign w:val="center"/>
          </w:tcPr>
          <w:p w14:paraId="7AFAD380" w14:textId="30B4AC4B" w:rsidR="00AC2A8D" w:rsidRPr="00AC2A8D" w:rsidRDefault="00AC2A8D" w:rsidP="00AC2A8D">
            <w:pPr>
              <w:rPr>
                <w:rFonts w:ascii="GHEA Grapalat" w:hAnsi="GHEA Grapalat"/>
                <w:sz w:val="20"/>
                <w:szCs w:val="20"/>
              </w:rPr>
            </w:pPr>
            <w:r w:rsidRPr="00AC2A8D">
              <w:rPr>
                <w:rFonts w:ascii="GHEA Grapalat" w:hAnsi="GHEA Grapalat"/>
                <w:sz w:val="20"/>
                <w:szCs w:val="20"/>
              </w:rPr>
              <w:t>Фасоль целая</w:t>
            </w:r>
          </w:p>
        </w:tc>
        <w:tc>
          <w:tcPr>
            <w:tcW w:w="936" w:type="dxa"/>
          </w:tcPr>
          <w:p w14:paraId="0390DCC0" w14:textId="42F1300D"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67715FFB" w14:textId="082F7792"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037BFCCD" w14:textId="47B37118"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469DE511" w14:textId="0D7A786F"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3269978A" w14:textId="7E1E971F"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17E76539"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2322F840"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0F9A801A"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3531188C" w14:textId="6AA1A3DE" w:rsidR="00AC2A8D" w:rsidRDefault="00AC2A8D" w:rsidP="00AC2A8D">
            <w:pPr>
              <w:widowControl w:val="0"/>
              <w:jc w:val="center"/>
              <w:rPr>
                <w:rFonts w:ascii="GHEA Grapalat" w:hAnsi="GHEA Grapalat" w:cs="Arial"/>
                <w:sz w:val="16"/>
                <w:szCs w:val="16"/>
              </w:rPr>
            </w:pPr>
          </w:p>
        </w:tc>
        <w:tc>
          <w:tcPr>
            <w:tcW w:w="842" w:type="dxa"/>
            <w:vAlign w:val="center"/>
          </w:tcPr>
          <w:p w14:paraId="3787880E" w14:textId="2B6F5F24" w:rsidR="00AC2A8D" w:rsidRDefault="00AC2A8D" w:rsidP="00AC2A8D">
            <w:pPr>
              <w:widowControl w:val="0"/>
              <w:jc w:val="center"/>
              <w:rPr>
                <w:rFonts w:ascii="GHEA Grapalat" w:hAnsi="GHEA Grapalat" w:cs="Arial"/>
                <w:sz w:val="16"/>
                <w:szCs w:val="16"/>
              </w:rPr>
            </w:pPr>
          </w:p>
        </w:tc>
        <w:tc>
          <w:tcPr>
            <w:tcW w:w="938" w:type="dxa"/>
            <w:vAlign w:val="center"/>
          </w:tcPr>
          <w:p w14:paraId="657B48B7" w14:textId="3F333B1B" w:rsidR="00AC2A8D" w:rsidRDefault="00AC2A8D" w:rsidP="00AC2A8D">
            <w:pPr>
              <w:widowControl w:val="0"/>
              <w:jc w:val="center"/>
              <w:rPr>
                <w:rFonts w:ascii="GHEA Grapalat" w:hAnsi="GHEA Grapalat" w:cs="Arial"/>
                <w:sz w:val="16"/>
                <w:szCs w:val="16"/>
              </w:rPr>
            </w:pPr>
          </w:p>
        </w:tc>
        <w:tc>
          <w:tcPr>
            <w:tcW w:w="845" w:type="dxa"/>
            <w:vAlign w:val="center"/>
          </w:tcPr>
          <w:p w14:paraId="45A18732" w14:textId="77422285" w:rsidR="00AC2A8D" w:rsidRDefault="00AC2A8D" w:rsidP="00AC2A8D">
            <w:pPr>
              <w:widowControl w:val="0"/>
              <w:jc w:val="center"/>
              <w:rPr>
                <w:rFonts w:ascii="GHEA Grapalat" w:hAnsi="GHEA Grapalat" w:cs="Arial"/>
                <w:sz w:val="16"/>
                <w:szCs w:val="16"/>
              </w:rPr>
            </w:pPr>
          </w:p>
        </w:tc>
        <w:tc>
          <w:tcPr>
            <w:tcW w:w="773" w:type="dxa"/>
            <w:vAlign w:val="center"/>
          </w:tcPr>
          <w:p w14:paraId="60CC6686" w14:textId="5CDCF7EB" w:rsidR="00AC2A8D" w:rsidRDefault="00AC2A8D" w:rsidP="00AC2A8D">
            <w:r w:rsidRPr="001E12A6">
              <w:rPr>
                <w:rFonts w:ascii="GHEA Grapalat" w:hAnsi="GHEA Grapalat"/>
                <w:sz w:val="18"/>
                <w:szCs w:val="18"/>
              </w:rPr>
              <w:t>100%</w:t>
            </w:r>
          </w:p>
        </w:tc>
      </w:tr>
      <w:tr w:rsidR="00AC2A8D" w:rsidRPr="00B138F3" w14:paraId="48D14CE7" w14:textId="77777777" w:rsidTr="00D7320E">
        <w:trPr>
          <w:trHeight w:val="404"/>
          <w:jc w:val="center"/>
        </w:trPr>
        <w:tc>
          <w:tcPr>
            <w:tcW w:w="1679" w:type="dxa"/>
            <w:vAlign w:val="center"/>
          </w:tcPr>
          <w:p w14:paraId="5D127685" w14:textId="7BBB1D08"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6</w:t>
            </w:r>
          </w:p>
        </w:tc>
        <w:tc>
          <w:tcPr>
            <w:tcW w:w="1999" w:type="dxa"/>
            <w:vAlign w:val="center"/>
          </w:tcPr>
          <w:p w14:paraId="2859AC27" w14:textId="761BC6FD"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03222128</w:t>
            </w:r>
          </w:p>
        </w:tc>
        <w:tc>
          <w:tcPr>
            <w:tcW w:w="1938" w:type="dxa"/>
            <w:vAlign w:val="center"/>
          </w:tcPr>
          <w:p w14:paraId="132E13DC" w14:textId="0387B401" w:rsidR="00AC2A8D" w:rsidRPr="00AC2A8D" w:rsidRDefault="00AC2A8D" w:rsidP="00AC2A8D">
            <w:pPr>
              <w:rPr>
                <w:rFonts w:ascii="GHEA Grapalat" w:hAnsi="GHEA Grapalat"/>
                <w:sz w:val="20"/>
                <w:szCs w:val="20"/>
              </w:rPr>
            </w:pPr>
            <w:r w:rsidRPr="00AC2A8D">
              <w:rPr>
                <w:rFonts w:ascii="GHEA Grapalat" w:hAnsi="GHEA Grapalat"/>
                <w:sz w:val="20"/>
                <w:szCs w:val="20"/>
              </w:rPr>
              <w:t>Яблоко</w:t>
            </w:r>
          </w:p>
        </w:tc>
        <w:tc>
          <w:tcPr>
            <w:tcW w:w="936" w:type="dxa"/>
          </w:tcPr>
          <w:p w14:paraId="69BCA188" w14:textId="39CD4960"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048DCA9B" w14:textId="200AC4CD"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4EA25AE0" w14:textId="4A0690F1"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4585108D" w14:textId="2E6AFF7C"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1CD8CE83" w14:textId="769878E5"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44773089"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2B8DD369"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7AF41C3D"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01EC39BD" w14:textId="1C57D197" w:rsidR="00AC2A8D" w:rsidRDefault="00AC2A8D" w:rsidP="00AC2A8D">
            <w:pPr>
              <w:widowControl w:val="0"/>
              <w:jc w:val="center"/>
              <w:rPr>
                <w:rFonts w:ascii="GHEA Grapalat" w:hAnsi="GHEA Grapalat" w:cs="Arial"/>
                <w:sz w:val="16"/>
                <w:szCs w:val="16"/>
              </w:rPr>
            </w:pPr>
          </w:p>
        </w:tc>
        <w:tc>
          <w:tcPr>
            <w:tcW w:w="842" w:type="dxa"/>
            <w:vAlign w:val="center"/>
          </w:tcPr>
          <w:p w14:paraId="5E6FB896" w14:textId="78FCFBE1" w:rsidR="00AC2A8D" w:rsidRDefault="00AC2A8D" w:rsidP="00AC2A8D">
            <w:pPr>
              <w:widowControl w:val="0"/>
              <w:jc w:val="center"/>
              <w:rPr>
                <w:rFonts w:ascii="GHEA Grapalat" w:hAnsi="GHEA Grapalat" w:cs="Arial"/>
                <w:sz w:val="16"/>
                <w:szCs w:val="16"/>
              </w:rPr>
            </w:pPr>
          </w:p>
        </w:tc>
        <w:tc>
          <w:tcPr>
            <w:tcW w:w="938" w:type="dxa"/>
            <w:vAlign w:val="center"/>
          </w:tcPr>
          <w:p w14:paraId="7F0943C8" w14:textId="04096F3C" w:rsidR="00AC2A8D" w:rsidRDefault="00AC2A8D" w:rsidP="00AC2A8D">
            <w:pPr>
              <w:widowControl w:val="0"/>
              <w:jc w:val="center"/>
              <w:rPr>
                <w:rFonts w:ascii="GHEA Grapalat" w:hAnsi="GHEA Grapalat" w:cs="Arial"/>
                <w:sz w:val="16"/>
                <w:szCs w:val="16"/>
              </w:rPr>
            </w:pPr>
          </w:p>
        </w:tc>
        <w:tc>
          <w:tcPr>
            <w:tcW w:w="845" w:type="dxa"/>
            <w:vAlign w:val="center"/>
          </w:tcPr>
          <w:p w14:paraId="217A5914" w14:textId="561879E7" w:rsidR="00AC2A8D" w:rsidRDefault="00AC2A8D" w:rsidP="00AC2A8D">
            <w:pPr>
              <w:widowControl w:val="0"/>
              <w:jc w:val="center"/>
              <w:rPr>
                <w:rFonts w:ascii="GHEA Grapalat" w:hAnsi="GHEA Grapalat" w:cs="Arial"/>
                <w:sz w:val="16"/>
                <w:szCs w:val="16"/>
              </w:rPr>
            </w:pPr>
          </w:p>
        </w:tc>
        <w:tc>
          <w:tcPr>
            <w:tcW w:w="773" w:type="dxa"/>
            <w:vAlign w:val="center"/>
          </w:tcPr>
          <w:p w14:paraId="6DB80CD6" w14:textId="50AE2702" w:rsidR="00AC2A8D" w:rsidRDefault="00AC2A8D" w:rsidP="00AC2A8D">
            <w:r w:rsidRPr="001E12A6">
              <w:rPr>
                <w:rFonts w:ascii="GHEA Grapalat" w:hAnsi="GHEA Grapalat"/>
                <w:sz w:val="18"/>
                <w:szCs w:val="18"/>
              </w:rPr>
              <w:t>100%</w:t>
            </w:r>
          </w:p>
        </w:tc>
      </w:tr>
      <w:tr w:rsidR="00AC2A8D" w:rsidRPr="00B138F3" w14:paraId="125126B9" w14:textId="77777777" w:rsidTr="00D7320E">
        <w:trPr>
          <w:trHeight w:val="404"/>
          <w:jc w:val="center"/>
        </w:trPr>
        <w:tc>
          <w:tcPr>
            <w:tcW w:w="1679" w:type="dxa"/>
            <w:vAlign w:val="center"/>
          </w:tcPr>
          <w:p w14:paraId="208007C5" w14:textId="1AF3B675"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7</w:t>
            </w:r>
          </w:p>
        </w:tc>
        <w:tc>
          <w:tcPr>
            <w:tcW w:w="1999" w:type="dxa"/>
            <w:vAlign w:val="center"/>
          </w:tcPr>
          <w:p w14:paraId="6AB6DFD7" w14:textId="55510534"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03221410</w:t>
            </w:r>
          </w:p>
        </w:tc>
        <w:tc>
          <w:tcPr>
            <w:tcW w:w="1938" w:type="dxa"/>
            <w:vAlign w:val="center"/>
          </w:tcPr>
          <w:p w14:paraId="04B61BB1" w14:textId="0D595590" w:rsidR="00AC2A8D" w:rsidRPr="00AC2A8D" w:rsidRDefault="00AC2A8D" w:rsidP="00AC2A8D">
            <w:pPr>
              <w:rPr>
                <w:rFonts w:ascii="GHEA Grapalat" w:hAnsi="GHEA Grapalat"/>
                <w:sz w:val="20"/>
                <w:szCs w:val="20"/>
              </w:rPr>
            </w:pPr>
            <w:r w:rsidRPr="00AC2A8D">
              <w:rPr>
                <w:rFonts w:ascii="GHEA Grapalat" w:hAnsi="GHEA Grapalat"/>
                <w:sz w:val="20"/>
                <w:szCs w:val="20"/>
              </w:rPr>
              <w:t>Капуста</w:t>
            </w:r>
          </w:p>
        </w:tc>
        <w:tc>
          <w:tcPr>
            <w:tcW w:w="936" w:type="dxa"/>
          </w:tcPr>
          <w:p w14:paraId="59510DF2" w14:textId="1384BBDF"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1590E30B" w14:textId="582CBF1E"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7262E693" w14:textId="78F3449D"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57347D7A" w14:textId="59D8049F"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13BE96B4" w14:textId="5262D41D"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11A821A7"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7A1FC839"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30513AA1"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3742F926" w14:textId="36316C70" w:rsidR="00AC2A8D" w:rsidRDefault="00AC2A8D" w:rsidP="00AC2A8D">
            <w:pPr>
              <w:widowControl w:val="0"/>
              <w:jc w:val="center"/>
              <w:rPr>
                <w:rFonts w:ascii="GHEA Grapalat" w:hAnsi="GHEA Grapalat" w:cs="Arial"/>
                <w:sz w:val="16"/>
                <w:szCs w:val="16"/>
              </w:rPr>
            </w:pPr>
          </w:p>
        </w:tc>
        <w:tc>
          <w:tcPr>
            <w:tcW w:w="842" w:type="dxa"/>
            <w:vAlign w:val="center"/>
          </w:tcPr>
          <w:p w14:paraId="1F5CE54C" w14:textId="658B9073" w:rsidR="00AC2A8D" w:rsidRDefault="00AC2A8D" w:rsidP="00AC2A8D">
            <w:pPr>
              <w:widowControl w:val="0"/>
              <w:jc w:val="center"/>
              <w:rPr>
                <w:rFonts w:ascii="GHEA Grapalat" w:hAnsi="GHEA Grapalat" w:cs="Arial"/>
                <w:sz w:val="16"/>
                <w:szCs w:val="16"/>
              </w:rPr>
            </w:pPr>
          </w:p>
        </w:tc>
        <w:tc>
          <w:tcPr>
            <w:tcW w:w="938" w:type="dxa"/>
            <w:vAlign w:val="center"/>
          </w:tcPr>
          <w:p w14:paraId="49D55AD1" w14:textId="3AC9AA00" w:rsidR="00AC2A8D" w:rsidRDefault="00AC2A8D" w:rsidP="00AC2A8D">
            <w:pPr>
              <w:widowControl w:val="0"/>
              <w:jc w:val="center"/>
              <w:rPr>
                <w:rFonts w:ascii="GHEA Grapalat" w:hAnsi="GHEA Grapalat" w:cs="Arial"/>
                <w:sz w:val="16"/>
                <w:szCs w:val="16"/>
              </w:rPr>
            </w:pPr>
          </w:p>
        </w:tc>
        <w:tc>
          <w:tcPr>
            <w:tcW w:w="845" w:type="dxa"/>
            <w:vAlign w:val="center"/>
          </w:tcPr>
          <w:p w14:paraId="1909E556" w14:textId="7010423A" w:rsidR="00AC2A8D" w:rsidRDefault="00AC2A8D" w:rsidP="00AC2A8D">
            <w:pPr>
              <w:widowControl w:val="0"/>
              <w:jc w:val="center"/>
              <w:rPr>
                <w:rFonts w:ascii="GHEA Grapalat" w:hAnsi="GHEA Grapalat" w:cs="Arial"/>
                <w:sz w:val="16"/>
                <w:szCs w:val="16"/>
              </w:rPr>
            </w:pPr>
          </w:p>
        </w:tc>
        <w:tc>
          <w:tcPr>
            <w:tcW w:w="773" w:type="dxa"/>
            <w:vAlign w:val="center"/>
          </w:tcPr>
          <w:p w14:paraId="2BAFCCD1" w14:textId="61769293" w:rsidR="00AC2A8D" w:rsidRDefault="00AC2A8D" w:rsidP="00AC2A8D">
            <w:r w:rsidRPr="001E12A6">
              <w:rPr>
                <w:rFonts w:ascii="GHEA Grapalat" w:hAnsi="GHEA Grapalat"/>
                <w:sz w:val="18"/>
                <w:szCs w:val="18"/>
              </w:rPr>
              <w:t>100%</w:t>
            </w:r>
          </w:p>
        </w:tc>
      </w:tr>
      <w:tr w:rsidR="00AC2A8D" w:rsidRPr="00B138F3" w14:paraId="13C22955" w14:textId="77777777" w:rsidTr="00D7320E">
        <w:trPr>
          <w:trHeight w:val="404"/>
          <w:jc w:val="center"/>
        </w:trPr>
        <w:tc>
          <w:tcPr>
            <w:tcW w:w="1679" w:type="dxa"/>
            <w:vAlign w:val="center"/>
          </w:tcPr>
          <w:p w14:paraId="4E4754E8" w14:textId="66588733"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8</w:t>
            </w:r>
          </w:p>
        </w:tc>
        <w:tc>
          <w:tcPr>
            <w:tcW w:w="1999" w:type="dxa"/>
            <w:vAlign w:val="center"/>
          </w:tcPr>
          <w:p w14:paraId="21912FFC" w14:textId="70C61AC5" w:rsidR="00AC2A8D" w:rsidRPr="00AC2A8D" w:rsidRDefault="00AC2A8D" w:rsidP="00AC2A8D">
            <w:pPr>
              <w:jc w:val="center"/>
              <w:rPr>
                <w:rFonts w:ascii="GHEA Grapalat" w:hAnsi="GHEA Grapalat"/>
                <w:sz w:val="20"/>
                <w:szCs w:val="20"/>
              </w:rPr>
            </w:pPr>
            <w:r w:rsidRPr="00AC2A8D">
              <w:rPr>
                <w:rFonts w:ascii="GHEA Grapalat" w:hAnsi="GHEA Grapalat" w:cs="Calibri"/>
                <w:sz w:val="20"/>
                <w:szCs w:val="20"/>
              </w:rPr>
              <w:t>03221100</w:t>
            </w:r>
          </w:p>
        </w:tc>
        <w:tc>
          <w:tcPr>
            <w:tcW w:w="1938" w:type="dxa"/>
            <w:vAlign w:val="center"/>
          </w:tcPr>
          <w:p w14:paraId="59EA9902" w14:textId="78BE78D9" w:rsidR="00AC2A8D" w:rsidRPr="00AC2A8D" w:rsidRDefault="00AC2A8D" w:rsidP="00AC2A8D">
            <w:pPr>
              <w:rPr>
                <w:rFonts w:ascii="GHEA Grapalat" w:hAnsi="GHEA Grapalat"/>
                <w:sz w:val="20"/>
                <w:szCs w:val="20"/>
              </w:rPr>
            </w:pPr>
            <w:r w:rsidRPr="00AC2A8D">
              <w:rPr>
                <w:rFonts w:ascii="GHEA Grapalat" w:hAnsi="GHEA Grapalat"/>
                <w:sz w:val="20"/>
                <w:szCs w:val="20"/>
              </w:rPr>
              <w:t>Говядина</w:t>
            </w:r>
          </w:p>
        </w:tc>
        <w:tc>
          <w:tcPr>
            <w:tcW w:w="936" w:type="dxa"/>
          </w:tcPr>
          <w:p w14:paraId="17FCBFFD" w14:textId="6628253D"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565E13B7" w14:textId="47ACC926"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72274645" w14:textId="279C3DC9"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67BFA965" w14:textId="4F363A07"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3ED269EC" w14:textId="34703E2B"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29366198"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264ADC69"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20F679F8"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2AB1E00F" w14:textId="6C776557" w:rsidR="00AC2A8D" w:rsidRDefault="00AC2A8D" w:rsidP="00AC2A8D">
            <w:pPr>
              <w:widowControl w:val="0"/>
              <w:jc w:val="center"/>
              <w:rPr>
                <w:rFonts w:ascii="GHEA Grapalat" w:hAnsi="GHEA Grapalat" w:cs="Arial"/>
                <w:sz w:val="16"/>
                <w:szCs w:val="16"/>
              </w:rPr>
            </w:pPr>
          </w:p>
        </w:tc>
        <w:tc>
          <w:tcPr>
            <w:tcW w:w="842" w:type="dxa"/>
            <w:vAlign w:val="center"/>
          </w:tcPr>
          <w:p w14:paraId="04ED6570" w14:textId="51E22A23" w:rsidR="00AC2A8D" w:rsidRDefault="00AC2A8D" w:rsidP="00AC2A8D">
            <w:pPr>
              <w:widowControl w:val="0"/>
              <w:jc w:val="center"/>
              <w:rPr>
                <w:rFonts w:ascii="GHEA Grapalat" w:hAnsi="GHEA Grapalat" w:cs="Arial"/>
                <w:sz w:val="16"/>
                <w:szCs w:val="16"/>
              </w:rPr>
            </w:pPr>
          </w:p>
        </w:tc>
        <w:tc>
          <w:tcPr>
            <w:tcW w:w="938" w:type="dxa"/>
            <w:vAlign w:val="center"/>
          </w:tcPr>
          <w:p w14:paraId="22591FD4" w14:textId="748C9FFA" w:rsidR="00AC2A8D" w:rsidRDefault="00AC2A8D" w:rsidP="00AC2A8D">
            <w:pPr>
              <w:widowControl w:val="0"/>
              <w:jc w:val="center"/>
              <w:rPr>
                <w:rFonts w:ascii="GHEA Grapalat" w:hAnsi="GHEA Grapalat" w:cs="Arial"/>
                <w:sz w:val="16"/>
                <w:szCs w:val="16"/>
              </w:rPr>
            </w:pPr>
          </w:p>
        </w:tc>
        <w:tc>
          <w:tcPr>
            <w:tcW w:w="845" w:type="dxa"/>
            <w:vAlign w:val="center"/>
          </w:tcPr>
          <w:p w14:paraId="5026CCF3" w14:textId="2119C44E" w:rsidR="00AC2A8D" w:rsidRDefault="00AC2A8D" w:rsidP="00AC2A8D">
            <w:pPr>
              <w:widowControl w:val="0"/>
              <w:jc w:val="center"/>
              <w:rPr>
                <w:rFonts w:ascii="GHEA Grapalat" w:hAnsi="GHEA Grapalat" w:cs="Arial"/>
                <w:sz w:val="16"/>
                <w:szCs w:val="16"/>
              </w:rPr>
            </w:pPr>
          </w:p>
        </w:tc>
        <w:tc>
          <w:tcPr>
            <w:tcW w:w="773" w:type="dxa"/>
            <w:vAlign w:val="center"/>
          </w:tcPr>
          <w:p w14:paraId="7B91644F" w14:textId="00EDCC73" w:rsidR="00AC2A8D" w:rsidRDefault="00AC2A8D" w:rsidP="00AC2A8D">
            <w:r w:rsidRPr="001E12A6">
              <w:rPr>
                <w:rFonts w:ascii="GHEA Grapalat" w:hAnsi="GHEA Grapalat"/>
                <w:sz w:val="18"/>
                <w:szCs w:val="18"/>
              </w:rPr>
              <w:t>100%</w:t>
            </w:r>
          </w:p>
        </w:tc>
      </w:tr>
      <w:tr w:rsidR="00AC2A8D" w:rsidRPr="00B138F3" w14:paraId="6E074189" w14:textId="77777777" w:rsidTr="00D7320E">
        <w:trPr>
          <w:trHeight w:val="404"/>
          <w:jc w:val="center"/>
        </w:trPr>
        <w:tc>
          <w:tcPr>
            <w:tcW w:w="1679" w:type="dxa"/>
            <w:vAlign w:val="center"/>
          </w:tcPr>
          <w:p w14:paraId="1AB85475" w14:textId="3187E7DC"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lastRenderedPageBreak/>
              <w:t>9</w:t>
            </w:r>
          </w:p>
        </w:tc>
        <w:tc>
          <w:tcPr>
            <w:tcW w:w="1999" w:type="dxa"/>
            <w:vAlign w:val="center"/>
          </w:tcPr>
          <w:p w14:paraId="2C8CD749" w14:textId="5A7EB1BA"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15311100</w:t>
            </w:r>
          </w:p>
        </w:tc>
        <w:tc>
          <w:tcPr>
            <w:tcW w:w="1938" w:type="dxa"/>
            <w:vAlign w:val="center"/>
          </w:tcPr>
          <w:p w14:paraId="322BC9A3" w14:textId="2997DAEA" w:rsidR="00AC2A8D" w:rsidRPr="00AC2A8D" w:rsidRDefault="00AC2A8D" w:rsidP="00AC2A8D">
            <w:pPr>
              <w:rPr>
                <w:rFonts w:ascii="GHEA Grapalat" w:hAnsi="GHEA Grapalat"/>
                <w:sz w:val="20"/>
                <w:szCs w:val="20"/>
              </w:rPr>
            </w:pPr>
            <w:r w:rsidRPr="00AC2A8D">
              <w:rPr>
                <w:rFonts w:ascii="GHEA Grapalat" w:hAnsi="GHEA Grapalat"/>
                <w:sz w:val="20"/>
                <w:szCs w:val="20"/>
              </w:rPr>
              <w:t>Картофель</w:t>
            </w:r>
          </w:p>
        </w:tc>
        <w:tc>
          <w:tcPr>
            <w:tcW w:w="936" w:type="dxa"/>
          </w:tcPr>
          <w:p w14:paraId="54E33BF1" w14:textId="2D297D16"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2C7F8290" w14:textId="4AAD9C2F"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32C0AB60" w14:textId="2FFB2083"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247B4C48" w14:textId="6E5CF874"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292A27CC" w14:textId="510DC519"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51457515"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70A97467"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2FE38217"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46026AC5" w14:textId="32FA57B2" w:rsidR="00AC2A8D" w:rsidRDefault="00AC2A8D" w:rsidP="00AC2A8D">
            <w:pPr>
              <w:widowControl w:val="0"/>
              <w:jc w:val="center"/>
              <w:rPr>
                <w:rFonts w:ascii="GHEA Grapalat" w:hAnsi="GHEA Grapalat" w:cs="Arial"/>
                <w:sz w:val="16"/>
                <w:szCs w:val="16"/>
              </w:rPr>
            </w:pPr>
          </w:p>
        </w:tc>
        <w:tc>
          <w:tcPr>
            <w:tcW w:w="842" w:type="dxa"/>
            <w:vAlign w:val="center"/>
          </w:tcPr>
          <w:p w14:paraId="65C6ED2B" w14:textId="593DCD50" w:rsidR="00AC2A8D" w:rsidRDefault="00AC2A8D" w:rsidP="00AC2A8D">
            <w:pPr>
              <w:widowControl w:val="0"/>
              <w:jc w:val="center"/>
              <w:rPr>
                <w:rFonts w:ascii="GHEA Grapalat" w:hAnsi="GHEA Grapalat" w:cs="Arial"/>
                <w:sz w:val="16"/>
                <w:szCs w:val="16"/>
              </w:rPr>
            </w:pPr>
          </w:p>
        </w:tc>
        <w:tc>
          <w:tcPr>
            <w:tcW w:w="938" w:type="dxa"/>
            <w:vAlign w:val="center"/>
          </w:tcPr>
          <w:p w14:paraId="1B857027" w14:textId="7AF30CC5" w:rsidR="00AC2A8D" w:rsidRDefault="00AC2A8D" w:rsidP="00AC2A8D">
            <w:pPr>
              <w:widowControl w:val="0"/>
              <w:jc w:val="center"/>
              <w:rPr>
                <w:rFonts w:ascii="GHEA Grapalat" w:hAnsi="GHEA Grapalat" w:cs="Arial"/>
                <w:sz w:val="16"/>
                <w:szCs w:val="16"/>
              </w:rPr>
            </w:pPr>
          </w:p>
        </w:tc>
        <w:tc>
          <w:tcPr>
            <w:tcW w:w="845" w:type="dxa"/>
            <w:vAlign w:val="center"/>
          </w:tcPr>
          <w:p w14:paraId="692C405D" w14:textId="3B77B8A3" w:rsidR="00AC2A8D" w:rsidRDefault="00AC2A8D" w:rsidP="00AC2A8D">
            <w:pPr>
              <w:widowControl w:val="0"/>
              <w:jc w:val="center"/>
              <w:rPr>
                <w:rFonts w:ascii="GHEA Grapalat" w:hAnsi="GHEA Grapalat" w:cs="Arial"/>
                <w:sz w:val="16"/>
                <w:szCs w:val="16"/>
              </w:rPr>
            </w:pPr>
          </w:p>
        </w:tc>
        <w:tc>
          <w:tcPr>
            <w:tcW w:w="773" w:type="dxa"/>
            <w:vAlign w:val="center"/>
          </w:tcPr>
          <w:p w14:paraId="61AE1277" w14:textId="6A8E0AB6" w:rsidR="00AC2A8D" w:rsidRDefault="00AC2A8D" w:rsidP="00AC2A8D">
            <w:r w:rsidRPr="001E12A6">
              <w:rPr>
                <w:rFonts w:ascii="GHEA Grapalat" w:hAnsi="GHEA Grapalat"/>
                <w:sz w:val="18"/>
                <w:szCs w:val="18"/>
              </w:rPr>
              <w:t>100%</w:t>
            </w:r>
          </w:p>
        </w:tc>
      </w:tr>
      <w:tr w:rsidR="00AC2A8D" w:rsidRPr="00B138F3" w14:paraId="220D1104" w14:textId="77777777" w:rsidTr="00D7320E">
        <w:trPr>
          <w:trHeight w:val="404"/>
          <w:jc w:val="center"/>
        </w:trPr>
        <w:tc>
          <w:tcPr>
            <w:tcW w:w="1679" w:type="dxa"/>
            <w:vAlign w:val="center"/>
          </w:tcPr>
          <w:p w14:paraId="276A0A99" w14:textId="7E199511"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en-US"/>
              </w:rPr>
              <w:t>10</w:t>
            </w:r>
          </w:p>
        </w:tc>
        <w:tc>
          <w:tcPr>
            <w:tcW w:w="1999" w:type="dxa"/>
            <w:vAlign w:val="center"/>
          </w:tcPr>
          <w:p w14:paraId="2A2563BA" w14:textId="4E91D4B5"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15112150</w:t>
            </w:r>
          </w:p>
        </w:tc>
        <w:tc>
          <w:tcPr>
            <w:tcW w:w="1938" w:type="dxa"/>
            <w:vAlign w:val="center"/>
          </w:tcPr>
          <w:p w14:paraId="776FAFBB" w14:textId="6CFEA942" w:rsidR="00AC2A8D" w:rsidRPr="00AC2A8D" w:rsidRDefault="00AC2A8D" w:rsidP="00AC2A8D">
            <w:pPr>
              <w:rPr>
                <w:rFonts w:ascii="GHEA Grapalat" w:hAnsi="GHEA Grapalat"/>
                <w:sz w:val="20"/>
                <w:szCs w:val="20"/>
              </w:rPr>
            </w:pPr>
            <w:r w:rsidRPr="00AC2A8D">
              <w:rPr>
                <w:rFonts w:ascii="GHEA Grapalat" w:hAnsi="GHEA Grapalat"/>
                <w:sz w:val="20"/>
                <w:szCs w:val="20"/>
              </w:rPr>
              <w:t>Куриная грудка</w:t>
            </w:r>
          </w:p>
        </w:tc>
        <w:tc>
          <w:tcPr>
            <w:tcW w:w="936" w:type="dxa"/>
          </w:tcPr>
          <w:p w14:paraId="12B59EFC" w14:textId="2BB08C5C"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5CA0DB5F" w14:textId="014D87B4"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220CC3B3" w14:textId="501B08EC"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5EBC6AFD" w14:textId="7FB47924"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7D615841" w14:textId="184F22E1"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1A83A87B"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47E33BB1"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7375DA4D"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0B44B67C" w14:textId="3E8CF9AA" w:rsidR="00AC2A8D" w:rsidRDefault="00AC2A8D" w:rsidP="00AC2A8D">
            <w:pPr>
              <w:widowControl w:val="0"/>
              <w:jc w:val="center"/>
              <w:rPr>
                <w:rFonts w:ascii="GHEA Grapalat" w:hAnsi="GHEA Grapalat" w:cs="Arial"/>
                <w:sz w:val="16"/>
                <w:szCs w:val="16"/>
              </w:rPr>
            </w:pPr>
          </w:p>
        </w:tc>
        <w:tc>
          <w:tcPr>
            <w:tcW w:w="842" w:type="dxa"/>
            <w:vAlign w:val="center"/>
          </w:tcPr>
          <w:p w14:paraId="661965EC" w14:textId="69E2D833" w:rsidR="00AC2A8D" w:rsidRDefault="00AC2A8D" w:rsidP="00AC2A8D">
            <w:pPr>
              <w:widowControl w:val="0"/>
              <w:jc w:val="center"/>
              <w:rPr>
                <w:rFonts w:ascii="GHEA Grapalat" w:hAnsi="GHEA Grapalat" w:cs="Arial"/>
                <w:sz w:val="16"/>
                <w:szCs w:val="16"/>
              </w:rPr>
            </w:pPr>
          </w:p>
        </w:tc>
        <w:tc>
          <w:tcPr>
            <w:tcW w:w="938" w:type="dxa"/>
            <w:vAlign w:val="center"/>
          </w:tcPr>
          <w:p w14:paraId="7767F562" w14:textId="164ED8E0" w:rsidR="00AC2A8D" w:rsidRDefault="00AC2A8D" w:rsidP="00AC2A8D">
            <w:pPr>
              <w:widowControl w:val="0"/>
              <w:jc w:val="center"/>
              <w:rPr>
                <w:rFonts w:ascii="GHEA Grapalat" w:hAnsi="GHEA Grapalat" w:cs="Arial"/>
                <w:sz w:val="16"/>
                <w:szCs w:val="16"/>
              </w:rPr>
            </w:pPr>
          </w:p>
        </w:tc>
        <w:tc>
          <w:tcPr>
            <w:tcW w:w="845" w:type="dxa"/>
            <w:vAlign w:val="center"/>
          </w:tcPr>
          <w:p w14:paraId="6A3DAAF5" w14:textId="49031524" w:rsidR="00AC2A8D" w:rsidRDefault="00AC2A8D" w:rsidP="00AC2A8D">
            <w:pPr>
              <w:widowControl w:val="0"/>
              <w:jc w:val="center"/>
              <w:rPr>
                <w:rFonts w:ascii="GHEA Grapalat" w:hAnsi="GHEA Grapalat" w:cs="Arial"/>
                <w:sz w:val="16"/>
                <w:szCs w:val="16"/>
              </w:rPr>
            </w:pPr>
          </w:p>
        </w:tc>
        <w:tc>
          <w:tcPr>
            <w:tcW w:w="773" w:type="dxa"/>
            <w:vAlign w:val="center"/>
          </w:tcPr>
          <w:p w14:paraId="5AD46AAB" w14:textId="787A7DBF" w:rsidR="00AC2A8D" w:rsidRDefault="00AC2A8D" w:rsidP="00AC2A8D">
            <w:r w:rsidRPr="001E12A6">
              <w:rPr>
                <w:rFonts w:ascii="GHEA Grapalat" w:hAnsi="GHEA Grapalat"/>
                <w:sz w:val="18"/>
                <w:szCs w:val="18"/>
              </w:rPr>
              <w:t>100%</w:t>
            </w:r>
          </w:p>
        </w:tc>
      </w:tr>
      <w:tr w:rsidR="00AC2A8D" w:rsidRPr="00B138F3" w14:paraId="66CC89A1" w14:textId="77777777" w:rsidTr="00D7320E">
        <w:trPr>
          <w:trHeight w:val="404"/>
          <w:jc w:val="center"/>
        </w:trPr>
        <w:tc>
          <w:tcPr>
            <w:tcW w:w="1679" w:type="dxa"/>
            <w:vAlign w:val="center"/>
          </w:tcPr>
          <w:p w14:paraId="6A5299B2" w14:textId="06981404"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r w:rsidRPr="00AC2A8D">
              <w:rPr>
                <w:rFonts w:ascii="GHEA Grapalat" w:hAnsi="GHEA Grapalat"/>
                <w:sz w:val="20"/>
                <w:szCs w:val="20"/>
                <w:lang w:val="en-US"/>
              </w:rPr>
              <w:t>1</w:t>
            </w:r>
          </w:p>
        </w:tc>
        <w:tc>
          <w:tcPr>
            <w:tcW w:w="1999" w:type="dxa"/>
            <w:vAlign w:val="center"/>
          </w:tcPr>
          <w:p w14:paraId="7DDF3A4C" w14:textId="47B2808E"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15811100</w:t>
            </w:r>
          </w:p>
        </w:tc>
        <w:tc>
          <w:tcPr>
            <w:tcW w:w="1938" w:type="dxa"/>
            <w:vAlign w:val="center"/>
          </w:tcPr>
          <w:p w14:paraId="77CC6061" w14:textId="18AAA7DF" w:rsidR="00AC2A8D" w:rsidRPr="00AC2A8D" w:rsidRDefault="00AC2A8D" w:rsidP="00AC2A8D">
            <w:pPr>
              <w:rPr>
                <w:rFonts w:ascii="GHEA Grapalat" w:hAnsi="GHEA Grapalat"/>
                <w:sz w:val="20"/>
                <w:szCs w:val="20"/>
              </w:rPr>
            </w:pPr>
            <w:r w:rsidRPr="00AC2A8D">
              <w:rPr>
                <w:rFonts w:ascii="GHEA Grapalat" w:hAnsi="GHEA Grapalat"/>
                <w:sz w:val="20"/>
                <w:szCs w:val="20"/>
              </w:rPr>
              <w:t>Хлеб</w:t>
            </w:r>
          </w:p>
        </w:tc>
        <w:tc>
          <w:tcPr>
            <w:tcW w:w="936" w:type="dxa"/>
          </w:tcPr>
          <w:p w14:paraId="769A634B" w14:textId="2F057752"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1BE03068" w14:textId="165BA297"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02ADB883" w14:textId="38321C94"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5D8C2BF1" w14:textId="499855C9"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657E98CA" w14:textId="2EF9E090"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44B85EDD"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701C2A2F"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038B4E7B"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124E6C79" w14:textId="56EE47AD" w:rsidR="00AC2A8D" w:rsidRDefault="00AC2A8D" w:rsidP="00AC2A8D">
            <w:pPr>
              <w:widowControl w:val="0"/>
              <w:jc w:val="center"/>
              <w:rPr>
                <w:rFonts w:ascii="GHEA Grapalat" w:hAnsi="GHEA Grapalat" w:cs="Arial"/>
                <w:sz w:val="16"/>
                <w:szCs w:val="16"/>
              </w:rPr>
            </w:pPr>
          </w:p>
        </w:tc>
        <w:tc>
          <w:tcPr>
            <w:tcW w:w="842" w:type="dxa"/>
            <w:vAlign w:val="center"/>
          </w:tcPr>
          <w:p w14:paraId="65A422BD" w14:textId="37FF445C" w:rsidR="00AC2A8D" w:rsidRDefault="00AC2A8D" w:rsidP="00AC2A8D">
            <w:pPr>
              <w:widowControl w:val="0"/>
              <w:jc w:val="center"/>
              <w:rPr>
                <w:rFonts w:ascii="GHEA Grapalat" w:hAnsi="GHEA Grapalat" w:cs="Arial"/>
                <w:sz w:val="16"/>
                <w:szCs w:val="16"/>
              </w:rPr>
            </w:pPr>
          </w:p>
        </w:tc>
        <w:tc>
          <w:tcPr>
            <w:tcW w:w="938" w:type="dxa"/>
            <w:vAlign w:val="center"/>
          </w:tcPr>
          <w:p w14:paraId="64D5A31F" w14:textId="1EA195DF" w:rsidR="00AC2A8D" w:rsidRDefault="00AC2A8D" w:rsidP="00AC2A8D">
            <w:pPr>
              <w:widowControl w:val="0"/>
              <w:jc w:val="center"/>
              <w:rPr>
                <w:rFonts w:ascii="GHEA Grapalat" w:hAnsi="GHEA Grapalat" w:cs="Arial"/>
                <w:sz w:val="16"/>
                <w:szCs w:val="16"/>
              </w:rPr>
            </w:pPr>
          </w:p>
        </w:tc>
        <w:tc>
          <w:tcPr>
            <w:tcW w:w="845" w:type="dxa"/>
            <w:vAlign w:val="center"/>
          </w:tcPr>
          <w:p w14:paraId="72DFBCC4" w14:textId="4152C021" w:rsidR="00AC2A8D" w:rsidRDefault="00AC2A8D" w:rsidP="00AC2A8D">
            <w:pPr>
              <w:widowControl w:val="0"/>
              <w:jc w:val="center"/>
              <w:rPr>
                <w:rFonts w:ascii="GHEA Grapalat" w:hAnsi="GHEA Grapalat" w:cs="Arial"/>
                <w:sz w:val="16"/>
                <w:szCs w:val="16"/>
              </w:rPr>
            </w:pPr>
          </w:p>
        </w:tc>
        <w:tc>
          <w:tcPr>
            <w:tcW w:w="773" w:type="dxa"/>
            <w:vAlign w:val="center"/>
          </w:tcPr>
          <w:p w14:paraId="0C59A99C" w14:textId="462F2A58" w:rsidR="00AC2A8D" w:rsidRDefault="00AC2A8D" w:rsidP="00AC2A8D">
            <w:r w:rsidRPr="001E12A6">
              <w:rPr>
                <w:rFonts w:ascii="GHEA Grapalat" w:hAnsi="GHEA Grapalat"/>
                <w:sz w:val="18"/>
                <w:szCs w:val="18"/>
              </w:rPr>
              <w:t>100%</w:t>
            </w:r>
          </w:p>
        </w:tc>
      </w:tr>
      <w:tr w:rsidR="00AC2A8D" w:rsidRPr="00B138F3" w14:paraId="433C15B7" w14:textId="77777777" w:rsidTr="00D7320E">
        <w:trPr>
          <w:trHeight w:val="404"/>
          <w:jc w:val="center"/>
        </w:trPr>
        <w:tc>
          <w:tcPr>
            <w:tcW w:w="1679" w:type="dxa"/>
            <w:vAlign w:val="center"/>
          </w:tcPr>
          <w:p w14:paraId="4FC8DC06" w14:textId="474655F6"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r w:rsidRPr="00AC2A8D">
              <w:rPr>
                <w:rFonts w:ascii="GHEA Grapalat" w:hAnsi="GHEA Grapalat"/>
                <w:sz w:val="20"/>
                <w:szCs w:val="20"/>
                <w:lang w:val="en-US"/>
              </w:rPr>
              <w:t>2</w:t>
            </w:r>
          </w:p>
        </w:tc>
        <w:tc>
          <w:tcPr>
            <w:tcW w:w="1999" w:type="dxa"/>
            <w:vAlign w:val="center"/>
          </w:tcPr>
          <w:p w14:paraId="67ADB9A7" w14:textId="2C7E6CF6"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15616000</w:t>
            </w:r>
          </w:p>
        </w:tc>
        <w:tc>
          <w:tcPr>
            <w:tcW w:w="1938" w:type="dxa"/>
            <w:vAlign w:val="center"/>
          </w:tcPr>
          <w:p w14:paraId="0EB835F4" w14:textId="32CC3247" w:rsidR="00AC2A8D" w:rsidRPr="00AC2A8D" w:rsidRDefault="00AC2A8D" w:rsidP="00AC2A8D">
            <w:pPr>
              <w:rPr>
                <w:rFonts w:ascii="GHEA Grapalat" w:hAnsi="GHEA Grapalat"/>
                <w:sz w:val="20"/>
                <w:szCs w:val="20"/>
              </w:rPr>
            </w:pPr>
            <w:r w:rsidRPr="00AC2A8D">
              <w:rPr>
                <w:rFonts w:ascii="GHEA Grapalat" w:hAnsi="GHEA Grapalat"/>
                <w:sz w:val="20"/>
                <w:szCs w:val="20"/>
              </w:rPr>
              <w:t>Гречка</w:t>
            </w:r>
          </w:p>
        </w:tc>
        <w:tc>
          <w:tcPr>
            <w:tcW w:w="936" w:type="dxa"/>
          </w:tcPr>
          <w:p w14:paraId="4BFA95E6" w14:textId="7FBF4CB7"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67558499" w14:textId="5479360D"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56CCDEF0" w14:textId="757F213F"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0C91729C" w14:textId="741FD5A9"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42E680D8" w14:textId="4328D173"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1FE9C4D3"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66308AC6"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6F48A9A4"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51A0DF01" w14:textId="6D3684A5" w:rsidR="00AC2A8D" w:rsidRDefault="00AC2A8D" w:rsidP="00AC2A8D">
            <w:pPr>
              <w:widowControl w:val="0"/>
              <w:jc w:val="center"/>
              <w:rPr>
                <w:rFonts w:ascii="GHEA Grapalat" w:hAnsi="GHEA Grapalat" w:cs="Arial"/>
                <w:sz w:val="16"/>
                <w:szCs w:val="16"/>
              </w:rPr>
            </w:pPr>
          </w:p>
        </w:tc>
        <w:tc>
          <w:tcPr>
            <w:tcW w:w="842" w:type="dxa"/>
            <w:vAlign w:val="center"/>
          </w:tcPr>
          <w:p w14:paraId="23980EE5" w14:textId="1F391DBC" w:rsidR="00AC2A8D" w:rsidRDefault="00AC2A8D" w:rsidP="00AC2A8D">
            <w:pPr>
              <w:widowControl w:val="0"/>
              <w:jc w:val="center"/>
              <w:rPr>
                <w:rFonts w:ascii="GHEA Grapalat" w:hAnsi="GHEA Grapalat" w:cs="Arial"/>
                <w:sz w:val="16"/>
                <w:szCs w:val="16"/>
              </w:rPr>
            </w:pPr>
          </w:p>
        </w:tc>
        <w:tc>
          <w:tcPr>
            <w:tcW w:w="938" w:type="dxa"/>
            <w:vAlign w:val="center"/>
          </w:tcPr>
          <w:p w14:paraId="1B801F64" w14:textId="5E2A7E38" w:rsidR="00AC2A8D" w:rsidRDefault="00AC2A8D" w:rsidP="00AC2A8D">
            <w:pPr>
              <w:widowControl w:val="0"/>
              <w:jc w:val="center"/>
              <w:rPr>
                <w:rFonts w:ascii="GHEA Grapalat" w:hAnsi="GHEA Grapalat" w:cs="Arial"/>
                <w:sz w:val="16"/>
                <w:szCs w:val="16"/>
              </w:rPr>
            </w:pPr>
          </w:p>
        </w:tc>
        <w:tc>
          <w:tcPr>
            <w:tcW w:w="845" w:type="dxa"/>
            <w:vAlign w:val="center"/>
          </w:tcPr>
          <w:p w14:paraId="1D40FBA6" w14:textId="0E4091EA" w:rsidR="00AC2A8D" w:rsidRDefault="00AC2A8D" w:rsidP="00AC2A8D">
            <w:pPr>
              <w:widowControl w:val="0"/>
              <w:jc w:val="center"/>
              <w:rPr>
                <w:rFonts w:ascii="GHEA Grapalat" w:hAnsi="GHEA Grapalat" w:cs="Arial"/>
                <w:sz w:val="16"/>
                <w:szCs w:val="16"/>
              </w:rPr>
            </w:pPr>
          </w:p>
        </w:tc>
        <w:tc>
          <w:tcPr>
            <w:tcW w:w="773" w:type="dxa"/>
            <w:vAlign w:val="center"/>
          </w:tcPr>
          <w:p w14:paraId="6102CB3F" w14:textId="493642DC" w:rsidR="00AC2A8D" w:rsidRDefault="00AC2A8D" w:rsidP="00AC2A8D">
            <w:r w:rsidRPr="001E12A6">
              <w:rPr>
                <w:rFonts w:ascii="GHEA Grapalat" w:hAnsi="GHEA Grapalat"/>
                <w:sz w:val="18"/>
                <w:szCs w:val="18"/>
              </w:rPr>
              <w:t>100%</w:t>
            </w:r>
          </w:p>
        </w:tc>
      </w:tr>
      <w:tr w:rsidR="00AC2A8D" w:rsidRPr="00B138F3" w14:paraId="07DF0757" w14:textId="77777777" w:rsidTr="00D7320E">
        <w:trPr>
          <w:trHeight w:val="404"/>
          <w:jc w:val="center"/>
        </w:trPr>
        <w:tc>
          <w:tcPr>
            <w:tcW w:w="1679" w:type="dxa"/>
            <w:vAlign w:val="center"/>
          </w:tcPr>
          <w:p w14:paraId="7319E18C" w14:textId="5D9EA45F"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r w:rsidRPr="00AC2A8D">
              <w:rPr>
                <w:rFonts w:ascii="GHEA Grapalat" w:hAnsi="GHEA Grapalat"/>
                <w:sz w:val="20"/>
                <w:szCs w:val="20"/>
                <w:lang w:val="en-US"/>
              </w:rPr>
              <w:t>3</w:t>
            </w:r>
          </w:p>
        </w:tc>
        <w:tc>
          <w:tcPr>
            <w:tcW w:w="1999" w:type="dxa"/>
            <w:vAlign w:val="center"/>
          </w:tcPr>
          <w:p w14:paraId="42EEB06B" w14:textId="776A7E42" w:rsidR="00AC2A8D" w:rsidRPr="00AC2A8D" w:rsidRDefault="00AC2A8D" w:rsidP="00AC2A8D">
            <w:pPr>
              <w:jc w:val="center"/>
              <w:rPr>
                <w:rFonts w:ascii="GHEA Grapalat" w:hAnsi="GHEA Grapalat"/>
                <w:sz w:val="20"/>
                <w:szCs w:val="20"/>
              </w:rPr>
            </w:pPr>
            <w:r w:rsidRPr="00AC2A8D">
              <w:rPr>
                <w:rFonts w:ascii="GHEA Grapalat" w:hAnsi="GHEA Grapalat" w:cs="Calibri"/>
                <w:sz w:val="20"/>
                <w:szCs w:val="20"/>
              </w:rPr>
              <w:t>03142510</w:t>
            </w:r>
          </w:p>
        </w:tc>
        <w:tc>
          <w:tcPr>
            <w:tcW w:w="1938" w:type="dxa"/>
            <w:vAlign w:val="center"/>
          </w:tcPr>
          <w:p w14:paraId="59F2DCC0" w14:textId="3B94BBD2" w:rsidR="00AC2A8D" w:rsidRPr="00AC2A8D" w:rsidRDefault="00AC2A8D" w:rsidP="00AC2A8D">
            <w:pPr>
              <w:rPr>
                <w:rFonts w:ascii="GHEA Grapalat" w:hAnsi="GHEA Grapalat"/>
                <w:sz w:val="20"/>
                <w:szCs w:val="20"/>
              </w:rPr>
            </w:pPr>
            <w:r w:rsidRPr="00AC2A8D">
              <w:rPr>
                <w:rFonts w:ascii="GHEA Grapalat" w:hAnsi="GHEA Grapalat"/>
                <w:sz w:val="20"/>
                <w:szCs w:val="20"/>
              </w:rPr>
              <w:t>Яйца</w:t>
            </w:r>
          </w:p>
        </w:tc>
        <w:tc>
          <w:tcPr>
            <w:tcW w:w="936" w:type="dxa"/>
          </w:tcPr>
          <w:p w14:paraId="550B9075" w14:textId="68EF1711"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37B1C91F" w14:textId="491B62BB"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3A7D8454" w14:textId="292B52AB"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7C4A4ABA" w14:textId="0454A5D7"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4921B4F6" w14:textId="0FF7FA27"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2D2810B8"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75162407"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6D7121CB"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282A4F53" w14:textId="37ED4B65" w:rsidR="00AC2A8D" w:rsidRDefault="00AC2A8D" w:rsidP="00AC2A8D">
            <w:pPr>
              <w:widowControl w:val="0"/>
              <w:jc w:val="center"/>
              <w:rPr>
                <w:rFonts w:ascii="GHEA Grapalat" w:hAnsi="GHEA Grapalat" w:cs="Arial"/>
                <w:sz w:val="16"/>
                <w:szCs w:val="16"/>
              </w:rPr>
            </w:pPr>
          </w:p>
        </w:tc>
        <w:tc>
          <w:tcPr>
            <w:tcW w:w="842" w:type="dxa"/>
            <w:vAlign w:val="center"/>
          </w:tcPr>
          <w:p w14:paraId="7A31F040" w14:textId="683442A3" w:rsidR="00AC2A8D" w:rsidRDefault="00AC2A8D" w:rsidP="00AC2A8D">
            <w:pPr>
              <w:widowControl w:val="0"/>
              <w:jc w:val="center"/>
              <w:rPr>
                <w:rFonts w:ascii="GHEA Grapalat" w:hAnsi="GHEA Grapalat" w:cs="Arial"/>
                <w:sz w:val="16"/>
                <w:szCs w:val="16"/>
              </w:rPr>
            </w:pPr>
          </w:p>
        </w:tc>
        <w:tc>
          <w:tcPr>
            <w:tcW w:w="938" w:type="dxa"/>
            <w:vAlign w:val="center"/>
          </w:tcPr>
          <w:p w14:paraId="68DAC3EE" w14:textId="08F2DDD1" w:rsidR="00AC2A8D" w:rsidRDefault="00AC2A8D" w:rsidP="00AC2A8D">
            <w:pPr>
              <w:widowControl w:val="0"/>
              <w:jc w:val="center"/>
              <w:rPr>
                <w:rFonts w:ascii="GHEA Grapalat" w:hAnsi="GHEA Grapalat" w:cs="Arial"/>
                <w:sz w:val="16"/>
                <w:szCs w:val="16"/>
              </w:rPr>
            </w:pPr>
          </w:p>
        </w:tc>
        <w:tc>
          <w:tcPr>
            <w:tcW w:w="845" w:type="dxa"/>
            <w:vAlign w:val="center"/>
          </w:tcPr>
          <w:p w14:paraId="2B9B64E4" w14:textId="5F8B957E" w:rsidR="00AC2A8D" w:rsidRDefault="00AC2A8D" w:rsidP="00AC2A8D">
            <w:pPr>
              <w:widowControl w:val="0"/>
              <w:jc w:val="center"/>
              <w:rPr>
                <w:rFonts w:ascii="GHEA Grapalat" w:hAnsi="GHEA Grapalat" w:cs="Arial"/>
                <w:sz w:val="16"/>
                <w:szCs w:val="16"/>
              </w:rPr>
            </w:pPr>
          </w:p>
        </w:tc>
        <w:tc>
          <w:tcPr>
            <w:tcW w:w="773" w:type="dxa"/>
            <w:vAlign w:val="center"/>
          </w:tcPr>
          <w:p w14:paraId="037A5A18" w14:textId="32086F68" w:rsidR="00AC2A8D" w:rsidRDefault="00AC2A8D" w:rsidP="00AC2A8D">
            <w:r w:rsidRPr="001E12A6">
              <w:rPr>
                <w:rFonts w:ascii="GHEA Grapalat" w:hAnsi="GHEA Grapalat"/>
                <w:sz w:val="18"/>
                <w:szCs w:val="18"/>
              </w:rPr>
              <w:t>100%</w:t>
            </w:r>
          </w:p>
        </w:tc>
      </w:tr>
      <w:tr w:rsidR="00AC2A8D" w:rsidRPr="00B138F3" w14:paraId="57CEABA9" w14:textId="77777777" w:rsidTr="00D7320E">
        <w:trPr>
          <w:trHeight w:val="404"/>
          <w:jc w:val="center"/>
        </w:trPr>
        <w:tc>
          <w:tcPr>
            <w:tcW w:w="1679" w:type="dxa"/>
            <w:vAlign w:val="center"/>
          </w:tcPr>
          <w:p w14:paraId="12294610" w14:textId="28F6C31E"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r w:rsidRPr="00AC2A8D">
              <w:rPr>
                <w:rFonts w:ascii="GHEA Grapalat" w:hAnsi="GHEA Grapalat"/>
                <w:sz w:val="20"/>
                <w:szCs w:val="20"/>
                <w:lang w:val="en-US"/>
              </w:rPr>
              <w:t>4</w:t>
            </w:r>
          </w:p>
        </w:tc>
        <w:tc>
          <w:tcPr>
            <w:tcW w:w="1999" w:type="dxa"/>
            <w:vAlign w:val="center"/>
          </w:tcPr>
          <w:p w14:paraId="547182CB" w14:textId="58675564"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15851100</w:t>
            </w:r>
          </w:p>
        </w:tc>
        <w:tc>
          <w:tcPr>
            <w:tcW w:w="1938" w:type="dxa"/>
            <w:vAlign w:val="center"/>
          </w:tcPr>
          <w:p w14:paraId="21B37B51" w14:textId="36018555" w:rsidR="00AC2A8D" w:rsidRPr="00AC2A8D" w:rsidRDefault="00AC2A8D" w:rsidP="00AC2A8D">
            <w:pPr>
              <w:rPr>
                <w:rFonts w:ascii="GHEA Grapalat" w:hAnsi="GHEA Grapalat"/>
                <w:sz w:val="20"/>
                <w:szCs w:val="20"/>
              </w:rPr>
            </w:pPr>
            <w:r w:rsidRPr="00AC2A8D">
              <w:rPr>
                <w:rFonts w:ascii="GHEA Grapalat" w:hAnsi="GHEA Grapalat"/>
                <w:sz w:val="20"/>
                <w:szCs w:val="20"/>
              </w:rPr>
              <w:t>Макароны</w:t>
            </w:r>
          </w:p>
        </w:tc>
        <w:tc>
          <w:tcPr>
            <w:tcW w:w="936" w:type="dxa"/>
          </w:tcPr>
          <w:p w14:paraId="7D8E9688" w14:textId="3754DA7E"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6231E3E1" w14:textId="3AA78589"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2F000DF9" w14:textId="7E0F296F"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3024DE21" w14:textId="3E6ADCE2"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116A5535" w14:textId="374467AF"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37539517"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1C8B6E19"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2C0B6749"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4C8629D2" w14:textId="49A7260C" w:rsidR="00AC2A8D" w:rsidRDefault="00AC2A8D" w:rsidP="00AC2A8D">
            <w:pPr>
              <w:widowControl w:val="0"/>
              <w:jc w:val="center"/>
              <w:rPr>
                <w:rFonts w:ascii="GHEA Grapalat" w:hAnsi="GHEA Grapalat" w:cs="Arial"/>
                <w:sz w:val="16"/>
                <w:szCs w:val="16"/>
              </w:rPr>
            </w:pPr>
          </w:p>
        </w:tc>
        <w:tc>
          <w:tcPr>
            <w:tcW w:w="842" w:type="dxa"/>
            <w:vAlign w:val="center"/>
          </w:tcPr>
          <w:p w14:paraId="51FF3002" w14:textId="564FACDB" w:rsidR="00AC2A8D" w:rsidRDefault="00AC2A8D" w:rsidP="00AC2A8D">
            <w:pPr>
              <w:widowControl w:val="0"/>
              <w:jc w:val="center"/>
              <w:rPr>
                <w:rFonts w:ascii="GHEA Grapalat" w:hAnsi="GHEA Grapalat" w:cs="Arial"/>
                <w:sz w:val="16"/>
                <w:szCs w:val="16"/>
              </w:rPr>
            </w:pPr>
          </w:p>
        </w:tc>
        <w:tc>
          <w:tcPr>
            <w:tcW w:w="938" w:type="dxa"/>
            <w:vAlign w:val="center"/>
          </w:tcPr>
          <w:p w14:paraId="45E1AAF2" w14:textId="298B0BC7" w:rsidR="00AC2A8D" w:rsidRDefault="00AC2A8D" w:rsidP="00AC2A8D">
            <w:pPr>
              <w:widowControl w:val="0"/>
              <w:jc w:val="center"/>
              <w:rPr>
                <w:rFonts w:ascii="GHEA Grapalat" w:hAnsi="GHEA Grapalat" w:cs="Arial"/>
                <w:sz w:val="16"/>
                <w:szCs w:val="16"/>
              </w:rPr>
            </w:pPr>
          </w:p>
        </w:tc>
        <w:tc>
          <w:tcPr>
            <w:tcW w:w="845" w:type="dxa"/>
            <w:vAlign w:val="center"/>
          </w:tcPr>
          <w:p w14:paraId="7D67E72B" w14:textId="257235EA" w:rsidR="00AC2A8D" w:rsidRDefault="00AC2A8D" w:rsidP="00AC2A8D">
            <w:pPr>
              <w:widowControl w:val="0"/>
              <w:jc w:val="center"/>
              <w:rPr>
                <w:rFonts w:ascii="GHEA Grapalat" w:hAnsi="GHEA Grapalat" w:cs="Arial"/>
                <w:sz w:val="16"/>
                <w:szCs w:val="16"/>
              </w:rPr>
            </w:pPr>
          </w:p>
        </w:tc>
        <w:tc>
          <w:tcPr>
            <w:tcW w:w="773" w:type="dxa"/>
            <w:vAlign w:val="center"/>
          </w:tcPr>
          <w:p w14:paraId="161C53FC" w14:textId="2BF433D6" w:rsidR="00AC2A8D" w:rsidRDefault="00AC2A8D" w:rsidP="00AC2A8D">
            <w:r w:rsidRPr="001E12A6">
              <w:rPr>
                <w:rFonts w:ascii="GHEA Grapalat" w:hAnsi="GHEA Grapalat"/>
                <w:sz w:val="18"/>
                <w:szCs w:val="18"/>
              </w:rPr>
              <w:t>100%</w:t>
            </w:r>
          </w:p>
        </w:tc>
      </w:tr>
      <w:tr w:rsidR="00AC2A8D" w:rsidRPr="00B138F3" w14:paraId="2F624903" w14:textId="77777777" w:rsidTr="00D7320E">
        <w:trPr>
          <w:trHeight w:val="404"/>
          <w:jc w:val="center"/>
        </w:trPr>
        <w:tc>
          <w:tcPr>
            <w:tcW w:w="1679" w:type="dxa"/>
            <w:vAlign w:val="center"/>
          </w:tcPr>
          <w:p w14:paraId="2E9C4651" w14:textId="0292DE94"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r w:rsidRPr="00AC2A8D">
              <w:rPr>
                <w:rFonts w:ascii="GHEA Grapalat" w:hAnsi="GHEA Grapalat"/>
                <w:sz w:val="20"/>
                <w:szCs w:val="20"/>
                <w:lang w:val="en-US"/>
              </w:rPr>
              <w:t>5</w:t>
            </w:r>
          </w:p>
        </w:tc>
        <w:tc>
          <w:tcPr>
            <w:tcW w:w="1999" w:type="dxa"/>
            <w:vAlign w:val="center"/>
          </w:tcPr>
          <w:p w14:paraId="3C4255B0" w14:textId="38E56CA1"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15331154</w:t>
            </w:r>
          </w:p>
        </w:tc>
        <w:tc>
          <w:tcPr>
            <w:tcW w:w="1938" w:type="dxa"/>
            <w:vAlign w:val="center"/>
          </w:tcPr>
          <w:p w14:paraId="57DE069F" w14:textId="16149F98" w:rsidR="00AC2A8D" w:rsidRPr="00AC2A8D" w:rsidRDefault="00AC2A8D" w:rsidP="00AC2A8D">
            <w:pPr>
              <w:rPr>
                <w:rFonts w:ascii="GHEA Grapalat" w:hAnsi="GHEA Grapalat"/>
                <w:sz w:val="20"/>
                <w:szCs w:val="20"/>
              </w:rPr>
            </w:pPr>
            <w:r w:rsidRPr="00AC2A8D">
              <w:rPr>
                <w:rFonts w:ascii="GHEA Grapalat" w:hAnsi="GHEA Grapalat"/>
                <w:sz w:val="20"/>
                <w:szCs w:val="20"/>
              </w:rPr>
              <w:t>Горох</w:t>
            </w:r>
          </w:p>
        </w:tc>
        <w:tc>
          <w:tcPr>
            <w:tcW w:w="936" w:type="dxa"/>
          </w:tcPr>
          <w:p w14:paraId="7BB0D8C0" w14:textId="4D4EDC27"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4A783988" w14:textId="47BABE4C"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0143F2F2" w14:textId="26B573D2"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26CBEDE8" w14:textId="24A89149"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78729567" w14:textId="564A8348"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5EDA77A1"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7E2C5099"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051CFA1E"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43B4002E" w14:textId="3B165E54" w:rsidR="00AC2A8D" w:rsidRDefault="00AC2A8D" w:rsidP="00AC2A8D">
            <w:pPr>
              <w:widowControl w:val="0"/>
              <w:jc w:val="center"/>
              <w:rPr>
                <w:rFonts w:ascii="GHEA Grapalat" w:hAnsi="GHEA Grapalat" w:cs="Arial"/>
                <w:sz w:val="16"/>
                <w:szCs w:val="16"/>
              </w:rPr>
            </w:pPr>
          </w:p>
        </w:tc>
        <w:tc>
          <w:tcPr>
            <w:tcW w:w="842" w:type="dxa"/>
            <w:vAlign w:val="center"/>
          </w:tcPr>
          <w:p w14:paraId="6B77AFC9" w14:textId="62ED0CF1" w:rsidR="00AC2A8D" w:rsidRDefault="00AC2A8D" w:rsidP="00AC2A8D">
            <w:pPr>
              <w:widowControl w:val="0"/>
              <w:jc w:val="center"/>
              <w:rPr>
                <w:rFonts w:ascii="GHEA Grapalat" w:hAnsi="GHEA Grapalat" w:cs="Arial"/>
                <w:sz w:val="16"/>
                <w:szCs w:val="16"/>
              </w:rPr>
            </w:pPr>
          </w:p>
        </w:tc>
        <w:tc>
          <w:tcPr>
            <w:tcW w:w="938" w:type="dxa"/>
            <w:vAlign w:val="center"/>
          </w:tcPr>
          <w:p w14:paraId="699FB25F" w14:textId="344F57EE" w:rsidR="00AC2A8D" w:rsidRDefault="00AC2A8D" w:rsidP="00AC2A8D">
            <w:pPr>
              <w:widowControl w:val="0"/>
              <w:jc w:val="center"/>
              <w:rPr>
                <w:rFonts w:ascii="GHEA Grapalat" w:hAnsi="GHEA Grapalat" w:cs="Arial"/>
                <w:sz w:val="16"/>
                <w:szCs w:val="16"/>
              </w:rPr>
            </w:pPr>
          </w:p>
        </w:tc>
        <w:tc>
          <w:tcPr>
            <w:tcW w:w="845" w:type="dxa"/>
            <w:vAlign w:val="center"/>
          </w:tcPr>
          <w:p w14:paraId="2E8AC632" w14:textId="2C6B880E" w:rsidR="00AC2A8D" w:rsidRDefault="00AC2A8D" w:rsidP="00AC2A8D">
            <w:pPr>
              <w:widowControl w:val="0"/>
              <w:jc w:val="center"/>
              <w:rPr>
                <w:rFonts w:ascii="GHEA Grapalat" w:hAnsi="GHEA Grapalat" w:cs="Arial"/>
                <w:sz w:val="16"/>
                <w:szCs w:val="16"/>
              </w:rPr>
            </w:pPr>
          </w:p>
        </w:tc>
        <w:tc>
          <w:tcPr>
            <w:tcW w:w="773" w:type="dxa"/>
            <w:vAlign w:val="center"/>
          </w:tcPr>
          <w:p w14:paraId="1CE24448" w14:textId="72BC68B0" w:rsidR="00AC2A8D" w:rsidRDefault="00AC2A8D" w:rsidP="00AC2A8D">
            <w:r w:rsidRPr="001E12A6">
              <w:rPr>
                <w:rFonts w:ascii="GHEA Grapalat" w:hAnsi="GHEA Grapalat"/>
                <w:sz w:val="18"/>
                <w:szCs w:val="18"/>
              </w:rPr>
              <w:t>100%</w:t>
            </w:r>
          </w:p>
        </w:tc>
      </w:tr>
      <w:tr w:rsidR="00AC2A8D" w:rsidRPr="00B138F3" w14:paraId="51B69CF0" w14:textId="77777777" w:rsidTr="00D7320E">
        <w:trPr>
          <w:trHeight w:val="404"/>
          <w:jc w:val="center"/>
        </w:trPr>
        <w:tc>
          <w:tcPr>
            <w:tcW w:w="1679" w:type="dxa"/>
            <w:vAlign w:val="center"/>
          </w:tcPr>
          <w:p w14:paraId="6897BD2C" w14:textId="6EA8E594"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r w:rsidRPr="00AC2A8D">
              <w:rPr>
                <w:rFonts w:ascii="GHEA Grapalat" w:hAnsi="GHEA Grapalat"/>
                <w:sz w:val="20"/>
                <w:szCs w:val="20"/>
                <w:lang w:val="en-US"/>
              </w:rPr>
              <w:t>6</w:t>
            </w:r>
          </w:p>
        </w:tc>
        <w:tc>
          <w:tcPr>
            <w:tcW w:w="1999" w:type="dxa"/>
            <w:vAlign w:val="center"/>
          </w:tcPr>
          <w:p w14:paraId="20412CF5" w14:textId="1E0C4527"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15331153</w:t>
            </w:r>
          </w:p>
        </w:tc>
        <w:tc>
          <w:tcPr>
            <w:tcW w:w="1938" w:type="dxa"/>
            <w:vAlign w:val="center"/>
          </w:tcPr>
          <w:p w14:paraId="7F668306" w14:textId="534DD528" w:rsidR="00AC2A8D" w:rsidRPr="00AC2A8D" w:rsidRDefault="00AC2A8D" w:rsidP="00AC2A8D">
            <w:pPr>
              <w:rPr>
                <w:rFonts w:ascii="GHEA Grapalat" w:hAnsi="GHEA Grapalat"/>
                <w:sz w:val="20"/>
                <w:szCs w:val="20"/>
              </w:rPr>
            </w:pPr>
            <w:r w:rsidRPr="00AC2A8D">
              <w:rPr>
                <w:rFonts w:ascii="GHEA Grapalat" w:hAnsi="GHEA Grapalat"/>
                <w:sz w:val="20"/>
                <w:szCs w:val="20"/>
              </w:rPr>
              <w:t>Чечевица</w:t>
            </w:r>
          </w:p>
        </w:tc>
        <w:tc>
          <w:tcPr>
            <w:tcW w:w="936" w:type="dxa"/>
          </w:tcPr>
          <w:p w14:paraId="1ABD7D16" w14:textId="6560AFD7"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72746ADD" w14:textId="6223482B"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77349120" w14:textId="1A2919BB"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36B067BF" w14:textId="71DA666C"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2888CC40" w14:textId="039B51C7"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23108021"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4B103366"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4790BFD9"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171CC1F9" w14:textId="1F567337" w:rsidR="00AC2A8D" w:rsidRDefault="00AC2A8D" w:rsidP="00AC2A8D">
            <w:pPr>
              <w:widowControl w:val="0"/>
              <w:jc w:val="center"/>
              <w:rPr>
                <w:rFonts w:ascii="GHEA Grapalat" w:hAnsi="GHEA Grapalat" w:cs="Arial"/>
                <w:sz w:val="16"/>
                <w:szCs w:val="16"/>
              </w:rPr>
            </w:pPr>
          </w:p>
        </w:tc>
        <w:tc>
          <w:tcPr>
            <w:tcW w:w="842" w:type="dxa"/>
            <w:vAlign w:val="center"/>
          </w:tcPr>
          <w:p w14:paraId="454A34A4" w14:textId="3BB4BA28" w:rsidR="00AC2A8D" w:rsidRDefault="00AC2A8D" w:rsidP="00AC2A8D">
            <w:pPr>
              <w:widowControl w:val="0"/>
              <w:jc w:val="center"/>
              <w:rPr>
                <w:rFonts w:ascii="GHEA Grapalat" w:hAnsi="GHEA Grapalat" w:cs="Arial"/>
                <w:sz w:val="16"/>
                <w:szCs w:val="16"/>
              </w:rPr>
            </w:pPr>
          </w:p>
        </w:tc>
        <w:tc>
          <w:tcPr>
            <w:tcW w:w="938" w:type="dxa"/>
            <w:vAlign w:val="center"/>
          </w:tcPr>
          <w:p w14:paraId="4AD2407C" w14:textId="45B13E6D" w:rsidR="00AC2A8D" w:rsidRDefault="00AC2A8D" w:rsidP="00AC2A8D">
            <w:pPr>
              <w:widowControl w:val="0"/>
              <w:jc w:val="center"/>
              <w:rPr>
                <w:rFonts w:ascii="GHEA Grapalat" w:hAnsi="GHEA Grapalat" w:cs="Arial"/>
                <w:sz w:val="16"/>
                <w:szCs w:val="16"/>
              </w:rPr>
            </w:pPr>
          </w:p>
        </w:tc>
        <w:tc>
          <w:tcPr>
            <w:tcW w:w="845" w:type="dxa"/>
            <w:vAlign w:val="center"/>
          </w:tcPr>
          <w:p w14:paraId="7F00A4C4" w14:textId="642DA21E" w:rsidR="00AC2A8D" w:rsidRDefault="00AC2A8D" w:rsidP="00AC2A8D">
            <w:pPr>
              <w:widowControl w:val="0"/>
              <w:jc w:val="center"/>
              <w:rPr>
                <w:rFonts w:ascii="GHEA Grapalat" w:hAnsi="GHEA Grapalat" w:cs="Arial"/>
                <w:sz w:val="16"/>
                <w:szCs w:val="16"/>
              </w:rPr>
            </w:pPr>
          </w:p>
        </w:tc>
        <w:tc>
          <w:tcPr>
            <w:tcW w:w="773" w:type="dxa"/>
            <w:vAlign w:val="center"/>
          </w:tcPr>
          <w:p w14:paraId="56BDFD98" w14:textId="7DBF8155" w:rsidR="00AC2A8D" w:rsidRDefault="00AC2A8D" w:rsidP="00AC2A8D">
            <w:r w:rsidRPr="001E12A6">
              <w:rPr>
                <w:rFonts w:ascii="GHEA Grapalat" w:hAnsi="GHEA Grapalat"/>
                <w:sz w:val="18"/>
                <w:szCs w:val="18"/>
              </w:rPr>
              <w:t>100%</w:t>
            </w:r>
          </w:p>
        </w:tc>
      </w:tr>
      <w:tr w:rsidR="00AC2A8D" w:rsidRPr="00B138F3" w14:paraId="2DFE55FD" w14:textId="77777777" w:rsidTr="00D7320E">
        <w:trPr>
          <w:trHeight w:val="404"/>
          <w:jc w:val="center"/>
        </w:trPr>
        <w:tc>
          <w:tcPr>
            <w:tcW w:w="1679" w:type="dxa"/>
            <w:vAlign w:val="center"/>
          </w:tcPr>
          <w:p w14:paraId="65AF9287" w14:textId="061326AE"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r w:rsidRPr="00AC2A8D">
              <w:rPr>
                <w:rFonts w:ascii="GHEA Grapalat" w:hAnsi="GHEA Grapalat"/>
                <w:sz w:val="20"/>
                <w:szCs w:val="20"/>
                <w:lang w:val="en-US"/>
              </w:rPr>
              <w:t>7</w:t>
            </w:r>
          </w:p>
        </w:tc>
        <w:tc>
          <w:tcPr>
            <w:tcW w:w="1999" w:type="dxa"/>
            <w:vAlign w:val="center"/>
          </w:tcPr>
          <w:p w14:paraId="1B95421A" w14:textId="7B16FCD9"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15541200</w:t>
            </w:r>
          </w:p>
        </w:tc>
        <w:tc>
          <w:tcPr>
            <w:tcW w:w="1938" w:type="dxa"/>
            <w:vAlign w:val="center"/>
          </w:tcPr>
          <w:p w14:paraId="481598FD" w14:textId="5D7317C2" w:rsidR="00AC2A8D" w:rsidRPr="00AC2A8D" w:rsidRDefault="00AC2A8D" w:rsidP="00AC2A8D">
            <w:pPr>
              <w:rPr>
                <w:rFonts w:ascii="GHEA Grapalat" w:hAnsi="GHEA Grapalat"/>
                <w:sz w:val="20"/>
                <w:szCs w:val="20"/>
              </w:rPr>
            </w:pPr>
            <w:r w:rsidRPr="00AC2A8D">
              <w:rPr>
                <w:rFonts w:ascii="GHEA Grapalat" w:hAnsi="GHEA Grapalat"/>
                <w:sz w:val="20"/>
                <w:szCs w:val="20"/>
              </w:rPr>
              <w:t>Сыр</w:t>
            </w:r>
          </w:p>
        </w:tc>
        <w:tc>
          <w:tcPr>
            <w:tcW w:w="936" w:type="dxa"/>
          </w:tcPr>
          <w:p w14:paraId="7F9B0EED" w14:textId="4946A59E"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7A98A550" w14:textId="7E947C4C"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4D0ADAC8" w14:textId="35CCD7A0"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34781A13" w14:textId="62983352"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7E8D288F" w14:textId="789CF2FE"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0859F81A"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7E8FC48C"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6C743D85"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42691186" w14:textId="6C30A4CC" w:rsidR="00AC2A8D" w:rsidRDefault="00AC2A8D" w:rsidP="00AC2A8D">
            <w:pPr>
              <w:widowControl w:val="0"/>
              <w:jc w:val="center"/>
              <w:rPr>
                <w:rFonts w:ascii="GHEA Grapalat" w:hAnsi="GHEA Grapalat" w:cs="Arial"/>
                <w:sz w:val="16"/>
                <w:szCs w:val="16"/>
              </w:rPr>
            </w:pPr>
          </w:p>
        </w:tc>
        <w:tc>
          <w:tcPr>
            <w:tcW w:w="842" w:type="dxa"/>
            <w:vAlign w:val="center"/>
          </w:tcPr>
          <w:p w14:paraId="53D22569" w14:textId="1B717F62" w:rsidR="00AC2A8D" w:rsidRDefault="00AC2A8D" w:rsidP="00AC2A8D">
            <w:pPr>
              <w:widowControl w:val="0"/>
              <w:jc w:val="center"/>
              <w:rPr>
                <w:rFonts w:ascii="GHEA Grapalat" w:hAnsi="GHEA Grapalat" w:cs="Arial"/>
                <w:sz w:val="16"/>
                <w:szCs w:val="16"/>
              </w:rPr>
            </w:pPr>
          </w:p>
        </w:tc>
        <w:tc>
          <w:tcPr>
            <w:tcW w:w="938" w:type="dxa"/>
            <w:vAlign w:val="center"/>
          </w:tcPr>
          <w:p w14:paraId="3FF1FDEB" w14:textId="498C0390" w:rsidR="00AC2A8D" w:rsidRDefault="00AC2A8D" w:rsidP="00AC2A8D">
            <w:pPr>
              <w:widowControl w:val="0"/>
              <w:jc w:val="center"/>
              <w:rPr>
                <w:rFonts w:ascii="GHEA Grapalat" w:hAnsi="GHEA Grapalat" w:cs="Arial"/>
                <w:sz w:val="16"/>
                <w:szCs w:val="16"/>
              </w:rPr>
            </w:pPr>
          </w:p>
        </w:tc>
        <w:tc>
          <w:tcPr>
            <w:tcW w:w="845" w:type="dxa"/>
            <w:vAlign w:val="center"/>
          </w:tcPr>
          <w:p w14:paraId="41A6F2DE" w14:textId="528EC0EC" w:rsidR="00AC2A8D" w:rsidRDefault="00AC2A8D" w:rsidP="00AC2A8D">
            <w:pPr>
              <w:widowControl w:val="0"/>
              <w:jc w:val="center"/>
              <w:rPr>
                <w:rFonts w:ascii="GHEA Grapalat" w:hAnsi="GHEA Grapalat" w:cs="Arial"/>
                <w:sz w:val="16"/>
                <w:szCs w:val="16"/>
              </w:rPr>
            </w:pPr>
          </w:p>
        </w:tc>
        <w:tc>
          <w:tcPr>
            <w:tcW w:w="773" w:type="dxa"/>
            <w:vAlign w:val="center"/>
          </w:tcPr>
          <w:p w14:paraId="3CC007F7" w14:textId="51A666A6" w:rsidR="00AC2A8D" w:rsidRDefault="00AC2A8D" w:rsidP="00AC2A8D">
            <w:r w:rsidRPr="001E12A6">
              <w:rPr>
                <w:rFonts w:ascii="GHEA Grapalat" w:hAnsi="GHEA Grapalat"/>
                <w:sz w:val="18"/>
                <w:szCs w:val="18"/>
              </w:rPr>
              <w:t>100%</w:t>
            </w:r>
          </w:p>
        </w:tc>
      </w:tr>
      <w:tr w:rsidR="00AC2A8D" w:rsidRPr="00B138F3" w14:paraId="4C510343" w14:textId="77777777" w:rsidTr="00D7320E">
        <w:trPr>
          <w:trHeight w:val="404"/>
          <w:jc w:val="center"/>
        </w:trPr>
        <w:tc>
          <w:tcPr>
            <w:tcW w:w="1679" w:type="dxa"/>
            <w:vAlign w:val="center"/>
          </w:tcPr>
          <w:p w14:paraId="11359AC9" w14:textId="3271A313"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hy-AM"/>
              </w:rPr>
              <w:t>1</w:t>
            </w:r>
            <w:r w:rsidRPr="00AC2A8D">
              <w:rPr>
                <w:rFonts w:ascii="GHEA Grapalat" w:hAnsi="GHEA Grapalat"/>
                <w:sz w:val="20"/>
                <w:szCs w:val="20"/>
                <w:lang w:val="en-US"/>
              </w:rPr>
              <w:t>8</w:t>
            </w:r>
          </w:p>
        </w:tc>
        <w:tc>
          <w:tcPr>
            <w:tcW w:w="1999" w:type="dxa"/>
            <w:vAlign w:val="center"/>
          </w:tcPr>
          <w:p w14:paraId="507FDC9F" w14:textId="5EBCB384" w:rsidR="00AC2A8D" w:rsidRPr="00AC2A8D" w:rsidRDefault="00AC2A8D" w:rsidP="00AC2A8D">
            <w:pPr>
              <w:jc w:val="center"/>
              <w:rPr>
                <w:rFonts w:ascii="GHEA Grapalat" w:hAnsi="GHEA Grapalat"/>
                <w:sz w:val="20"/>
                <w:szCs w:val="20"/>
              </w:rPr>
            </w:pPr>
            <w:r w:rsidRPr="00AC2A8D">
              <w:rPr>
                <w:rFonts w:ascii="GHEA Grapalat" w:hAnsi="GHEA Grapalat" w:cs="Calibri"/>
                <w:color w:val="000000"/>
                <w:sz w:val="20"/>
                <w:szCs w:val="20"/>
              </w:rPr>
              <w:t>15551600</w:t>
            </w:r>
          </w:p>
        </w:tc>
        <w:tc>
          <w:tcPr>
            <w:tcW w:w="1938" w:type="dxa"/>
            <w:vAlign w:val="center"/>
          </w:tcPr>
          <w:p w14:paraId="543FA42A" w14:textId="11827426" w:rsidR="00AC2A8D" w:rsidRPr="00AC2A8D" w:rsidRDefault="00AC2A8D" w:rsidP="00AC2A8D">
            <w:pPr>
              <w:rPr>
                <w:rFonts w:ascii="GHEA Grapalat" w:hAnsi="GHEA Grapalat"/>
                <w:sz w:val="20"/>
                <w:szCs w:val="20"/>
              </w:rPr>
            </w:pPr>
            <w:proofErr w:type="spellStart"/>
            <w:r w:rsidRPr="00AC2A8D">
              <w:rPr>
                <w:rFonts w:ascii="GHEA Grapalat" w:hAnsi="GHEA Grapalat"/>
                <w:sz w:val="20"/>
                <w:szCs w:val="20"/>
              </w:rPr>
              <w:t>Мацоны</w:t>
            </w:r>
            <w:proofErr w:type="spellEnd"/>
          </w:p>
        </w:tc>
        <w:tc>
          <w:tcPr>
            <w:tcW w:w="936" w:type="dxa"/>
          </w:tcPr>
          <w:p w14:paraId="2889C862" w14:textId="364C886C"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48D92B5F" w14:textId="21717848"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4E61B833" w14:textId="0E78F3EA"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15E44A75" w14:textId="03F5B4D3"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72091A61" w14:textId="3822E0DA"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6245FE10"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32308B59"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0B5E9F84"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481A37AF" w14:textId="43FCBE50" w:rsidR="00AC2A8D" w:rsidRDefault="00AC2A8D" w:rsidP="00AC2A8D">
            <w:pPr>
              <w:widowControl w:val="0"/>
              <w:jc w:val="center"/>
              <w:rPr>
                <w:rFonts w:ascii="GHEA Grapalat" w:hAnsi="GHEA Grapalat" w:cs="Arial"/>
                <w:sz w:val="16"/>
                <w:szCs w:val="16"/>
              </w:rPr>
            </w:pPr>
          </w:p>
        </w:tc>
        <w:tc>
          <w:tcPr>
            <w:tcW w:w="842" w:type="dxa"/>
            <w:vAlign w:val="center"/>
          </w:tcPr>
          <w:p w14:paraId="30D71F46" w14:textId="1693ED21" w:rsidR="00AC2A8D" w:rsidRDefault="00AC2A8D" w:rsidP="00AC2A8D">
            <w:pPr>
              <w:widowControl w:val="0"/>
              <w:jc w:val="center"/>
              <w:rPr>
                <w:rFonts w:ascii="GHEA Grapalat" w:hAnsi="GHEA Grapalat" w:cs="Arial"/>
                <w:sz w:val="16"/>
                <w:szCs w:val="16"/>
              </w:rPr>
            </w:pPr>
          </w:p>
        </w:tc>
        <w:tc>
          <w:tcPr>
            <w:tcW w:w="938" w:type="dxa"/>
            <w:vAlign w:val="center"/>
          </w:tcPr>
          <w:p w14:paraId="47D78D15" w14:textId="249C2DC0" w:rsidR="00AC2A8D" w:rsidRDefault="00AC2A8D" w:rsidP="00AC2A8D">
            <w:pPr>
              <w:widowControl w:val="0"/>
              <w:jc w:val="center"/>
              <w:rPr>
                <w:rFonts w:ascii="GHEA Grapalat" w:hAnsi="GHEA Grapalat" w:cs="Arial"/>
                <w:sz w:val="16"/>
                <w:szCs w:val="16"/>
              </w:rPr>
            </w:pPr>
          </w:p>
        </w:tc>
        <w:tc>
          <w:tcPr>
            <w:tcW w:w="845" w:type="dxa"/>
            <w:vAlign w:val="center"/>
          </w:tcPr>
          <w:p w14:paraId="334C3180" w14:textId="212F09EB" w:rsidR="00AC2A8D" w:rsidRDefault="00AC2A8D" w:rsidP="00AC2A8D">
            <w:pPr>
              <w:widowControl w:val="0"/>
              <w:jc w:val="center"/>
              <w:rPr>
                <w:rFonts w:ascii="GHEA Grapalat" w:hAnsi="GHEA Grapalat" w:cs="Arial"/>
                <w:sz w:val="16"/>
                <w:szCs w:val="16"/>
              </w:rPr>
            </w:pPr>
          </w:p>
        </w:tc>
        <w:tc>
          <w:tcPr>
            <w:tcW w:w="773" w:type="dxa"/>
            <w:vAlign w:val="center"/>
          </w:tcPr>
          <w:p w14:paraId="0D13D14C" w14:textId="760B8337" w:rsidR="00AC2A8D" w:rsidRDefault="00AC2A8D" w:rsidP="00AC2A8D">
            <w:r w:rsidRPr="001E12A6">
              <w:rPr>
                <w:rFonts w:ascii="GHEA Grapalat" w:hAnsi="GHEA Grapalat"/>
                <w:sz w:val="18"/>
                <w:szCs w:val="18"/>
              </w:rPr>
              <w:t>100%</w:t>
            </w:r>
          </w:p>
        </w:tc>
      </w:tr>
      <w:tr w:rsidR="00AC2A8D" w:rsidRPr="00B138F3" w14:paraId="5301A677" w14:textId="77777777" w:rsidTr="00D7320E">
        <w:trPr>
          <w:trHeight w:val="404"/>
          <w:jc w:val="center"/>
        </w:trPr>
        <w:tc>
          <w:tcPr>
            <w:tcW w:w="1679" w:type="dxa"/>
            <w:vAlign w:val="center"/>
          </w:tcPr>
          <w:p w14:paraId="5AF6F316" w14:textId="472E7CD2" w:rsidR="00AC2A8D" w:rsidRPr="00AC2A8D" w:rsidRDefault="00AC2A8D" w:rsidP="00AC2A8D">
            <w:pPr>
              <w:widowControl w:val="0"/>
              <w:jc w:val="center"/>
              <w:rPr>
                <w:rFonts w:ascii="GHEA Grapalat" w:hAnsi="GHEA Grapalat"/>
                <w:sz w:val="20"/>
                <w:szCs w:val="20"/>
                <w:lang w:val="hy-AM"/>
              </w:rPr>
            </w:pPr>
            <w:r w:rsidRPr="00AC2A8D">
              <w:rPr>
                <w:rFonts w:ascii="GHEA Grapalat" w:hAnsi="GHEA Grapalat"/>
                <w:sz w:val="20"/>
                <w:szCs w:val="20"/>
                <w:lang w:val="en-US"/>
              </w:rPr>
              <w:t>19</w:t>
            </w:r>
          </w:p>
        </w:tc>
        <w:tc>
          <w:tcPr>
            <w:tcW w:w="1999" w:type="dxa"/>
            <w:vAlign w:val="center"/>
          </w:tcPr>
          <w:p w14:paraId="4ED87359" w14:textId="456BE04B" w:rsidR="00AC2A8D" w:rsidRPr="00AC2A8D" w:rsidRDefault="00AC2A8D" w:rsidP="00AC2A8D">
            <w:pPr>
              <w:jc w:val="center"/>
              <w:rPr>
                <w:rFonts w:ascii="GHEA Grapalat" w:hAnsi="GHEA Grapalat" w:cs="Calibri"/>
                <w:color w:val="000000"/>
                <w:sz w:val="20"/>
                <w:szCs w:val="20"/>
              </w:rPr>
            </w:pPr>
            <w:r w:rsidRPr="00AC2A8D">
              <w:rPr>
                <w:rFonts w:ascii="GHEA Grapalat" w:hAnsi="GHEA Grapalat" w:cs="Calibri"/>
                <w:color w:val="000000"/>
                <w:sz w:val="20"/>
                <w:szCs w:val="20"/>
              </w:rPr>
              <w:t>15333100</w:t>
            </w:r>
          </w:p>
        </w:tc>
        <w:tc>
          <w:tcPr>
            <w:tcW w:w="1938" w:type="dxa"/>
            <w:vAlign w:val="center"/>
          </w:tcPr>
          <w:p w14:paraId="60CE0DCC" w14:textId="4B1406C3" w:rsidR="00AC2A8D" w:rsidRPr="00AC2A8D" w:rsidRDefault="00AC2A8D" w:rsidP="00AC2A8D">
            <w:pPr>
              <w:rPr>
                <w:rFonts w:ascii="GHEA Grapalat" w:hAnsi="GHEA Grapalat"/>
                <w:sz w:val="20"/>
                <w:szCs w:val="20"/>
              </w:rPr>
            </w:pPr>
            <w:r w:rsidRPr="00AC2A8D">
              <w:rPr>
                <w:rFonts w:ascii="GHEA Grapalat" w:hAnsi="GHEA Grapalat"/>
                <w:sz w:val="20"/>
                <w:szCs w:val="20"/>
              </w:rPr>
              <w:t>Томатная паста</w:t>
            </w:r>
          </w:p>
        </w:tc>
        <w:tc>
          <w:tcPr>
            <w:tcW w:w="936" w:type="dxa"/>
          </w:tcPr>
          <w:p w14:paraId="5BF43D99" w14:textId="311A71E6"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tcPr>
          <w:p w14:paraId="43EC0567" w14:textId="192021A0" w:rsidR="00AC2A8D" w:rsidRDefault="00AC2A8D" w:rsidP="00AC2A8D">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tcPr>
          <w:p w14:paraId="50980CB2" w14:textId="513202DE"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tcPr>
          <w:p w14:paraId="742BDF0E" w14:textId="0426A293"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tcPr>
          <w:p w14:paraId="5219067C" w14:textId="2D18D84C" w:rsidR="00AC2A8D" w:rsidRDefault="00AC2A8D" w:rsidP="00AC2A8D">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251A9A31" w14:textId="77777777" w:rsidR="00AC2A8D" w:rsidRDefault="00AC2A8D" w:rsidP="00AC2A8D">
            <w:pPr>
              <w:widowControl w:val="0"/>
              <w:jc w:val="center"/>
              <w:rPr>
                <w:rFonts w:ascii="GHEA Grapalat" w:hAnsi="GHEA Grapalat" w:cs="Arial"/>
                <w:sz w:val="16"/>
                <w:szCs w:val="16"/>
              </w:rPr>
            </w:pPr>
          </w:p>
        </w:tc>
        <w:tc>
          <w:tcPr>
            <w:tcW w:w="687" w:type="dxa"/>
            <w:vAlign w:val="center"/>
          </w:tcPr>
          <w:p w14:paraId="089A06CC" w14:textId="77777777" w:rsidR="00AC2A8D" w:rsidRDefault="00AC2A8D" w:rsidP="00AC2A8D">
            <w:pPr>
              <w:widowControl w:val="0"/>
              <w:jc w:val="center"/>
              <w:rPr>
                <w:rFonts w:ascii="GHEA Grapalat" w:hAnsi="GHEA Grapalat" w:cs="Arial"/>
                <w:sz w:val="16"/>
                <w:szCs w:val="16"/>
              </w:rPr>
            </w:pPr>
          </w:p>
        </w:tc>
        <w:tc>
          <w:tcPr>
            <w:tcW w:w="805" w:type="dxa"/>
            <w:vAlign w:val="center"/>
          </w:tcPr>
          <w:p w14:paraId="18036E0B" w14:textId="77777777" w:rsidR="00AC2A8D" w:rsidRDefault="00AC2A8D" w:rsidP="00AC2A8D">
            <w:pPr>
              <w:widowControl w:val="0"/>
              <w:jc w:val="center"/>
              <w:rPr>
                <w:rFonts w:ascii="GHEA Grapalat" w:hAnsi="GHEA Grapalat" w:cs="Arial"/>
                <w:sz w:val="16"/>
                <w:szCs w:val="16"/>
              </w:rPr>
            </w:pPr>
          </w:p>
        </w:tc>
        <w:tc>
          <w:tcPr>
            <w:tcW w:w="866" w:type="dxa"/>
            <w:vAlign w:val="center"/>
          </w:tcPr>
          <w:p w14:paraId="56A15CBC" w14:textId="776C001C" w:rsidR="00AC2A8D" w:rsidRDefault="00AC2A8D" w:rsidP="00AC2A8D">
            <w:pPr>
              <w:widowControl w:val="0"/>
              <w:jc w:val="center"/>
              <w:rPr>
                <w:rFonts w:ascii="GHEA Grapalat" w:hAnsi="GHEA Grapalat" w:cs="Arial"/>
                <w:sz w:val="16"/>
                <w:szCs w:val="16"/>
              </w:rPr>
            </w:pPr>
          </w:p>
        </w:tc>
        <w:tc>
          <w:tcPr>
            <w:tcW w:w="842" w:type="dxa"/>
            <w:vAlign w:val="center"/>
          </w:tcPr>
          <w:p w14:paraId="076F6FBE" w14:textId="28664B85" w:rsidR="00AC2A8D" w:rsidRDefault="00AC2A8D" w:rsidP="00AC2A8D">
            <w:pPr>
              <w:widowControl w:val="0"/>
              <w:jc w:val="center"/>
              <w:rPr>
                <w:rFonts w:ascii="GHEA Grapalat" w:hAnsi="GHEA Grapalat" w:cs="Arial"/>
                <w:sz w:val="16"/>
                <w:szCs w:val="16"/>
              </w:rPr>
            </w:pPr>
          </w:p>
        </w:tc>
        <w:tc>
          <w:tcPr>
            <w:tcW w:w="938" w:type="dxa"/>
            <w:vAlign w:val="center"/>
          </w:tcPr>
          <w:p w14:paraId="591E7E86" w14:textId="61201F86" w:rsidR="00AC2A8D" w:rsidRDefault="00AC2A8D" w:rsidP="00AC2A8D">
            <w:pPr>
              <w:widowControl w:val="0"/>
              <w:jc w:val="center"/>
              <w:rPr>
                <w:rFonts w:ascii="GHEA Grapalat" w:hAnsi="GHEA Grapalat" w:cs="Arial"/>
                <w:sz w:val="16"/>
                <w:szCs w:val="16"/>
              </w:rPr>
            </w:pPr>
          </w:p>
        </w:tc>
        <w:tc>
          <w:tcPr>
            <w:tcW w:w="845" w:type="dxa"/>
            <w:vAlign w:val="center"/>
          </w:tcPr>
          <w:p w14:paraId="01E8C4DB" w14:textId="521DED29" w:rsidR="00AC2A8D" w:rsidRDefault="00AC2A8D" w:rsidP="00AC2A8D">
            <w:pPr>
              <w:widowControl w:val="0"/>
              <w:jc w:val="center"/>
              <w:rPr>
                <w:rFonts w:ascii="GHEA Grapalat" w:hAnsi="GHEA Grapalat" w:cs="Arial"/>
                <w:sz w:val="16"/>
                <w:szCs w:val="16"/>
              </w:rPr>
            </w:pPr>
          </w:p>
        </w:tc>
        <w:tc>
          <w:tcPr>
            <w:tcW w:w="773" w:type="dxa"/>
            <w:vAlign w:val="center"/>
          </w:tcPr>
          <w:p w14:paraId="59D4C7CB" w14:textId="03C3F20F" w:rsidR="00AC2A8D" w:rsidRDefault="00AC2A8D" w:rsidP="00AC2A8D">
            <w:r w:rsidRPr="001E12A6">
              <w:rPr>
                <w:rFonts w:ascii="GHEA Grapalat" w:hAnsi="GHEA Grapalat"/>
                <w:sz w:val="18"/>
                <w:szCs w:val="18"/>
              </w:rPr>
              <w:t>100%</w:t>
            </w:r>
          </w:p>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lastRenderedPageBreak/>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кодом </w:t>
      </w:r>
      <w:r>
        <w:rPr>
          <w:rFonts w:ascii="GHEA Grapalat" w:hAnsi="GHEA Grapalat" w:cs="Sylfaen"/>
          <w:sz w:val="20"/>
          <w:szCs w:val="20"/>
          <w:lang w:val="es-ES"/>
        </w:rPr>
        <w:t xml:space="preserve"> </w:t>
      </w:r>
      <w:r>
        <w:rPr>
          <w:rFonts w:ascii="GHEA Grapalat" w:hAnsi="GHEA Grapalat"/>
          <w:i/>
          <w:sz w:val="20"/>
          <w:szCs w:val="20"/>
          <w:lang w:val="af-ZA"/>
        </w:rPr>
        <w:t>___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20  </w:t>
      </w:r>
      <w:r>
        <w:rPr>
          <w:rFonts w:ascii="GHEA Grapalat" w:hAnsi="GHEA Grapalat" w:cs="Sylfaen"/>
          <w:sz w:val="20"/>
          <w:szCs w:val="20"/>
        </w:rPr>
        <w:t xml:space="preserve">года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Согласен с условиями изложенными в пункте 8.12 .</w:t>
      </w:r>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20  </w:t>
      </w:r>
      <w:r>
        <w:rPr>
          <w:rFonts w:ascii="GHEA Grapalat" w:hAnsi="GHEA Grapalat" w:cs="Sylfaen"/>
          <w:sz w:val="20"/>
          <w:szCs w:val="20"/>
        </w:rPr>
        <w:t>г.</w:t>
      </w:r>
      <w:r>
        <w:rPr>
          <w:rFonts w:ascii="GHEA Grapalat" w:hAnsi="GHEA Grapalat"/>
          <w:sz w:val="20"/>
          <w:lang w:val="hy-AM"/>
        </w:rPr>
        <w:tab/>
        <w:t xml:space="preserve"> </w:t>
      </w:r>
    </w:p>
    <w:p w14:paraId="789DF000" w14:textId="77777777" w:rsidR="000078A8" w:rsidRDefault="000078A8" w:rsidP="000078A8">
      <w:pPr>
        <w:jc w:val="center"/>
        <w:rPr>
          <w:ins w:id="15"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387E640B" w14:textId="2B0E6898" w:rsidR="00E36842" w:rsidRDefault="00E36842" w:rsidP="00E36842">
      <w:pPr>
        <w:pStyle w:val="af2"/>
        <w:jc w:val="both"/>
        <w:rPr>
          <w:rFonts w:ascii="GHEA Grapalat" w:hAnsi="GHEA Grapalat"/>
          <w:i/>
        </w:rPr>
      </w:pPr>
    </w:p>
  </w:footnote>
  <w:footnote w:id="3">
    <w:p w14:paraId="11FA1243" w14:textId="61DA2D74" w:rsidR="00E36842" w:rsidRDefault="00E36842" w:rsidP="00DF3B69">
      <w:pPr>
        <w:widowControl w:val="0"/>
        <w:jc w:val="both"/>
        <w:rPr>
          <w:rFonts w:ascii="GHEA Grapalat" w:hAnsi="GHEA Grapalat"/>
          <w:i/>
          <w:sz w:val="20"/>
          <w:szCs w:val="20"/>
        </w:rPr>
      </w:pPr>
    </w:p>
  </w:footnote>
  <w:footnote w:id="4">
    <w:p w14:paraId="419B41D2" w14:textId="77777777" w:rsidR="00E36842" w:rsidRDefault="00E36842" w:rsidP="00E36842">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7C38F8F1" w14:textId="77777777" w:rsidR="00E36842" w:rsidRDefault="00E36842" w:rsidP="00E36842">
      <w:pPr>
        <w:pStyle w:val="af2"/>
        <w:jc w:val="both"/>
        <w:rPr>
          <w:del w:id="3"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7">
    <w:p w14:paraId="6F877D96" w14:textId="77777777" w:rsidR="00D74569" w:rsidRPr="0092041F" w:rsidRDefault="00D74569" w:rsidP="00C67FAB">
      <w:pPr>
        <w:pStyle w:val="af2"/>
        <w:jc w:val="both"/>
        <w:rPr>
          <w:rFonts w:ascii="GHEA Grapalat" w:hAnsi="GHEA Grapalat"/>
          <w:i/>
        </w:rPr>
      </w:pPr>
    </w:p>
  </w:footnote>
  <w:footnote w:id="8">
    <w:p w14:paraId="3BE9C965" w14:textId="77777777" w:rsidR="00D74569" w:rsidRPr="004A4643" w:rsidRDefault="00D74569" w:rsidP="00C67FAB">
      <w:pPr>
        <w:pStyle w:val="af2"/>
        <w:jc w:val="both"/>
        <w:rPr>
          <w:rFonts w:ascii="GHEA Grapalat" w:hAnsi="GHEA Grapalat"/>
          <w:i/>
          <w:lang w:val="hy-AM"/>
        </w:rPr>
      </w:pPr>
    </w:p>
  </w:footnote>
  <w:footnote w:id="9">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0">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3">
    <w:p w14:paraId="70B16E69" w14:textId="77777777" w:rsidR="00D74569" w:rsidRDefault="00D74569" w:rsidP="00637230">
      <w:pPr>
        <w:jc w:val="both"/>
        <w:rPr>
          <w:rFonts w:asciiTheme="minorHAnsi" w:hAnsiTheme="minorHAnsi"/>
          <w:lang w:val="af-ZA"/>
        </w:rPr>
      </w:pPr>
    </w:p>
  </w:footnote>
  <w:footnote w:id="14">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7">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8">
    <w:p w14:paraId="11578311" w14:textId="77777777" w:rsidR="00D74569" w:rsidRPr="008842CE" w:rsidRDefault="00D74569" w:rsidP="003D2FE2">
      <w:pPr>
        <w:pStyle w:val="af2"/>
        <w:jc w:val="both"/>
      </w:pPr>
    </w:p>
  </w:footnote>
  <w:footnote w:id="19">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0">
    <w:p w14:paraId="2DA6C760" w14:textId="77777777" w:rsidR="00D74569" w:rsidRPr="008842CE" w:rsidRDefault="00D74569" w:rsidP="000A214C">
      <w:pPr>
        <w:pStyle w:val="af2"/>
        <w:jc w:val="both"/>
      </w:pPr>
    </w:p>
  </w:footnote>
  <w:footnote w:id="21">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05DD5175" w14:textId="77777777" w:rsidR="00D74569" w:rsidRDefault="00D74569"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3">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4">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5">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6">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7">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29">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0">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1">
    <w:p w14:paraId="69D50D19" w14:textId="77777777" w:rsidR="00D74569" w:rsidRPr="00E861BF" w:rsidRDefault="00D74569" w:rsidP="008842CE">
      <w:pPr>
        <w:pStyle w:val="af2"/>
        <w:widowControl w:val="0"/>
        <w:jc w:val="both"/>
        <w:rPr>
          <w:rFonts w:ascii="GHEA Grapalat" w:hAnsi="GHEA Grapalat"/>
          <w:i/>
        </w:rPr>
      </w:pPr>
    </w:p>
  </w:footnote>
  <w:footnote w:id="32">
    <w:p w14:paraId="2D6462EE" w14:textId="77777777" w:rsidR="00D74569" w:rsidRPr="00332512" w:rsidRDefault="00D74569" w:rsidP="008842CE">
      <w:pPr>
        <w:pStyle w:val="af2"/>
        <w:widowControl w:val="0"/>
        <w:jc w:val="both"/>
        <w:rPr>
          <w:rFonts w:asciiTheme="minorHAnsi" w:hAnsiTheme="minorHAnsi"/>
        </w:rPr>
      </w:pPr>
    </w:p>
  </w:footnote>
  <w:footnote w:id="33">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A75"/>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909"/>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476"/>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37967"/>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1A"/>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75CF"/>
    <w:rsid w:val="002A058F"/>
    <w:rsid w:val="002A0700"/>
    <w:rsid w:val="002A0C06"/>
    <w:rsid w:val="002A0EA6"/>
    <w:rsid w:val="002A0F30"/>
    <w:rsid w:val="002A0F45"/>
    <w:rsid w:val="002A10B2"/>
    <w:rsid w:val="002A1183"/>
    <w:rsid w:val="002A1FAC"/>
    <w:rsid w:val="002A2CC7"/>
    <w:rsid w:val="002A2F79"/>
    <w:rsid w:val="002A3785"/>
    <w:rsid w:val="002A3FC1"/>
    <w:rsid w:val="002A464D"/>
    <w:rsid w:val="002A4BE0"/>
    <w:rsid w:val="002A560E"/>
    <w:rsid w:val="002A665D"/>
    <w:rsid w:val="002A7380"/>
    <w:rsid w:val="002A76C6"/>
    <w:rsid w:val="002A7A40"/>
    <w:rsid w:val="002B0631"/>
    <w:rsid w:val="002B069C"/>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5087"/>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95D"/>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425"/>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66E"/>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5AD"/>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151A"/>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C53"/>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1E93"/>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6F81"/>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0CA"/>
    <w:rsid w:val="00691218"/>
    <w:rsid w:val="006912BB"/>
    <w:rsid w:val="00692C09"/>
    <w:rsid w:val="00692FA3"/>
    <w:rsid w:val="00693101"/>
    <w:rsid w:val="00693C4E"/>
    <w:rsid w:val="00694DC9"/>
    <w:rsid w:val="0069507E"/>
    <w:rsid w:val="006953B6"/>
    <w:rsid w:val="00695E8D"/>
    <w:rsid w:val="006968E8"/>
    <w:rsid w:val="00696900"/>
    <w:rsid w:val="00697C38"/>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07BC3"/>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B5E"/>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0A2"/>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AF8"/>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A7D10"/>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696"/>
    <w:rsid w:val="009B6D58"/>
    <w:rsid w:val="009C0ABA"/>
    <w:rsid w:val="009C1A9B"/>
    <w:rsid w:val="009C1D0F"/>
    <w:rsid w:val="009C3A21"/>
    <w:rsid w:val="009C3B73"/>
    <w:rsid w:val="009C3EC5"/>
    <w:rsid w:val="009C4A72"/>
    <w:rsid w:val="009C55BB"/>
    <w:rsid w:val="009C5A1D"/>
    <w:rsid w:val="009C6103"/>
    <w:rsid w:val="009C7913"/>
    <w:rsid w:val="009C7E37"/>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3F02"/>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3B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8D"/>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1DCD"/>
    <w:rsid w:val="00B12288"/>
    <w:rsid w:val="00B12330"/>
    <w:rsid w:val="00B12C72"/>
    <w:rsid w:val="00B1352B"/>
    <w:rsid w:val="00B138F3"/>
    <w:rsid w:val="00B14473"/>
    <w:rsid w:val="00B14486"/>
    <w:rsid w:val="00B14E56"/>
    <w:rsid w:val="00B1537B"/>
    <w:rsid w:val="00B15493"/>
    <w:rsid w:val="00B158C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4CB"/>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674"/>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40"/>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33"/>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B14"/>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1FE7"/>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3B69"/>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48C1"/>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963"/>
    <w:rsid w:val="00EC5C41"/>
    <w:rsid w:val="00EC68D2"/>
    <w:rsid w:val="00EC7188"/>
    <w:rsid w:val="00EC759E"/>
    <w:rsid w:val="00EC7897"/>
    <w:rsid w:val="00ED0338"/>
    <w:rsid w:val="00ED0BF3"/>
    <w:rsid w:val="00ED0DE3"/>
    <w:rsid w:val="00ED1142"/>
    <w:rsid w:val="00ED1170"/>
    <w:rsid w:val="00ED190B"/>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5FF2"/>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907230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185438557">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2242</TotalTime>
  <Pages>104</Pages>
  <Words>22095</Words>
  <Characters>125943</Characters>
  <Application>Microsoft Office Word</Application>
  <DocSecurity>0</DocSecurity>
  <Lines>1049</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147743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1358</cp:revision>
  <cp:lastPrinted>2018-02-16T07:12:00Z</cp:lastPrinted>
  <dcterms:created xsi:type="dcterms:W3CDTF">2019-10-28T07:04:00Z</dcterms:created>
  <dcterms:modified xsi:type="dcterms:W3CDTF">2025-12-12T11:34:00Z</dcterms:modified>
</cp:coreProperties>
</file>